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30EE6" w14:textId="1EA43BFB" w:rsidR="00AC6E36" w:rsidRPr="005D1B99" w:rsidRDefault="00DE00B4">
      <w:pPr>
        <w:spacing w:after="120" w:line="252" w:lineRule="auto"/>
        <w:contextualSpacing/>
        <w:jc w:val="center"/>
        <w:rPr>
          <w:rFonts w:ascii="Carlito" w:eastAsia="Arial" w:hAnsi="Carlito" w:cs="Arial"/>
          <w:b/>
          <w:color w:val="C00000"/>
          <w:sz w:val="28"/>
          <w:lang w:val="ru-RU"/>
        </w:rPr>
      </w:pPr>
      <w:r>
        <w:rPr>
          <w:rFonts w:ascii="Carlito" w:eastAsia="Arial" w:hAnsi="Carlito" w:cs="Arial"/>
          <w:b/>
          <w:color w:val="C00000"/>
          <w:sz w:val="28"/>
        </w:rPr>
        <w:t xml:space="preserve">11-й </w:t>
      </w:r>
      <w:proofErr w:type="spellStart"/>
      <w:r>
        <w:rPr>
          <w:rFonts w:ascii="Carlito" w:eastAsia="Arial" w:hAnsi="Carlito" w:cs="Arial"/>
          <w:b/>
          <w:color w:val="C00000"/>
          <w:sz w:val="28"/>
        </w:rPr>
        <w:t>раунд</w:t>
      </w:r>
      <w:proofErr w:type="spellEnd"/>
      <w:r>
        <w:rPr>
          <w:rFonts w:ascii="Carlito" w:eastAsia="Arial" w:hAnsi="Carlito" w:cs="Arial"/>
          <w:b/>
          <w:color w:val="C00000"/>
          <w:sz w:val="28"/>
        </w:rPr>
        <w:t xml:space="preserve"> TB REACH</w:t>
      </w:r>
      <w:r>
        <w:br/>
      </w:r>
      <w:proofErr w:type="spellStart"/>
      <w:r>
        <w:rPr>
          <w:rFonts w:ascii="Carlito" w:eastAsia="Arial" w:hAnsi="Carlito" w:cs="Arial"/>
          <w:b/>
          <w:color w:val="C00000"/>
          <w:sz w:val="28"/>
        </w:rPr>
        <w:t>Этап</w:t>
      </w:r>
      <w:proofErr w:type="spellEnd"/>
      <w:r>
        <w:rPr>
          <w:rFonts w:ascii="Carlito" w:eastAsia="Arial" w:hAnsi="Carlito" w:cs="Arial"/>
          <w:b/>
          <w:color w:val="C00000"/>
          <w:sz w:val="28"/>
        </w:rPr>
        <w:t xml:space="preserve"> 1. </w:t>
      </w:r>
      <w:r w:rsidRPr="005D1B99">
        <w:rPr>
          <w:rFonts w:ascii="Carlito" w:eastAsia="Arial" w:hAnsi="Carlito" w:cs="Arial"/>
          <w:b/>
          <w:color w:val="C00000"/>
          <w:sz w:val="28"/>
          <w:lang w:val="ru-RU"/>
        </w:rPr>
        <w:t>Инструкции по бюджету</w:t>
      </w:r>
    </w:p>
    <w:p w14:paraId="59D42A2F" w14:textId="10AC8FA9" w:rsidR="00AC6E36" w:rsidRPr="005D1B99" w:rsidRDefault="00DE00B4">
      <w:pPr>
        <w:pStyle w:val="P68B1DB1-Normal1"/>
        <w:spacing w:after="0" w:line="240" w:lineRule="auto"/>
        <w:jc w:val="center"/>
        <w:rPr>
          <w:lang w:val="ru-RU"/>
        </w:rPr>
      </w:pPr>
      <w:del w:id="0" w:author="Akjagul Garajagulova" w:date="2023-11-16T14:27:00Z">
        <w:r w:rsidRPr="005D1B99" w:rsidDel="005D1B99">
          <w:rPr>
            <w:lang w:val="ru-RU"/>
          </w:rPr>
          <w:delText xml:space="preserve">Приближение </w:delText>
        </w:r>
      </w:del>
      <w:ins w:id="1" w:author="Akjagul Garajagulova" w:date="2023-11-16T14:27:00Z">
        <w:r w:rsidR="005D1B99">
          <w:rPr>
            <w:lang w:val="ru-RU"/>
          </w:rPr>
          <w:t>Внедрение</w:t>
        </w:r>
        <w:r w:rsidR="005D1B99" w:rsidRPr="005D1B99">
          <w:rPr>
            <w:lang w:val="ru-RU"/>
          </w:rPr>
          <w:t xml:space="preserve"> </w:t>
        </w:r>
      </w:ins>
      <w:r w:rsidRPr="005D1B99">
        <w:rPr>
          <w:lang w:val="ru-RU"/>
        </w:rPr>
        <w:t xml:space="preserve">инновационных подходов к </w:t>
      </w:r>
      <w:del w:id="2" w:author="Akjagul Garajagulova" w:date="2023-11-16T14:27:00Z">
        <w:r w:rsidRPr="005D1B99" w:rsidDel="005D1B99">
          <w:rPr>
            <w:lang w:val="ru-RU"/>
          </w:rPr>
          <w:delText>решению проблем</w:delText>
        </w:r>
      </w:del>
      <w:ins w:id="3" w:author="Akjagul Garajagulova" w:date="2023-11-16T14:27:00Z">
        <w:r w:rsidR="005D1B99">
          <w:rPr>
            <w:lang w:val="ru-RU"/>
          </w:rPr>
          <w:t>борьбе</w:t>
        </w:r>
      </w:ins>
      <w:r w:rsidRPr="005D1B99">
        <w:rPr>
          <w:lang w:val="ru-RU"/>
        </w:rPr>
        <w:t xml:space="preserve"> </w:t>
      </w:r>
      <w:ins w:id="4" w:author="Akjagul Garajagulova" w:date="2023-11-16T14:28:00Z">
        <w:r w:rsidR="00F20116">
          <w:rPr>
            <w:lang w:val="ru-RU"/>
          </w:rPr>
          <w:t xml:space="preserve">с </w:t>
        </w:r>
      </w:ins>
      <w:r w:rsidRPr="005D1B99">
        <w:rPr>
          <w:lang w:val="ru-RU"/>
        </w:rPr>
        <w:t>туберкулез</w:t>
      </w:r>
      <w:ins w:id="5" w:author="Akjagul Garajagulova" w:date="2023-11-16T14:28:00Z">
        <w:r w:rsidR="00F20116">
          <w:rPr>
            <w:lang w:val="ru-RU"/>
          </w:rPr>
          <w:t>ом</w:t>
        </w:r>
      </w:ins>
      <w:del w:id="6" w:author="Akjagul Garajagulova" w:date="2023-11-16T14:28:00Z">
        <w:r w:rsidRPr="005D1B99" w:rsidDel="00F20116">
          <w:rPr>
            <w:lang w:val="ru-RU"/>
          </w:rPr>
          <w:delText>а</w:delText>
        </w:r>
      </w:del>
    </w:p>
    <w:p w14:paraId="75EB967F" w14:textId="3C8366E6" w:rsidR="00AC6E36" w:rsidRPr="005D1B99" w:rsidRDefault="00DE00B4">
      <w:pPr>
        <w:pStyle w:val="P68B1DB1-Normal1"/>
        <w:spacing w:after="0" w:line="240" w:lineRule="auto"/>
        <w:jc w:val="center"/>
        <w:rPr>
          <w:lang w:val="ru-RU"/>
        </w:rPr>
      </w:pPr>
      <w:r w:rsidRPr="005D1B99">
        <w:rPr>
          <w:lang w:val="ru-RU"/>
        </w:rPr>
        <w:t xml:space="preserve">и </w:t>
      </w:r>
      <w:ins w:id="7" w:author="Akjagul Garajagulova" w:date="2023-11-16T14:28:00Z">
        <w:r w:rsidR="00F20116">
          <w:rPr>
            <w:lang w:val="ru-RU"/>
          </w:rPr>
          <w:t xml:space="preserve">охране </w:t>
        </w:r>
      </w:ins>
      <w:r w:rsidRPr="005D1B99">
        <w:rPr>
          <w:lang w:val="ru-RU"/>
        </w:rPr>
        <w:t>здоровья л</w:t>
      </w:r>
      <w:ins w:id="8" w:author="Akjagul Garajagulova" w:date="2023-11-16T14:28:00Z">
        <w:r w:rsidR="00F20116">
          <w:rPr>
            <w:lang w:val="ru-RU"/>
          </w:rPr>
          <w:t>ё</w:t>
        </w:r>
      </w:ins>
      <w:del w:id="9" w:author="Akjagul Garajagulova" w:date="2023-11-16T14:28:00Z">
        <w:r w:rsidRPr="005D1B99" w:rsidDel="00F20116">
          <w:rPr>
            <w:lang w:val="ru-RU"/>
          </w:rPr>
          <w:delText>е</w:delText>
        </w:r>
      </w:del>
      <w:r w:rsidRPr="005D1B99">
        <w:rPr>
          <w:lang w:val="ru-RU"/>
        </w:rPr>
        <w:t xml:space="preserve">гких </w:t>
      </w:r>
      <w:del w:id="10" w:author="Akjagul Garajagulova" w:date="2023-11-16T14:28:00Z">
        <w:r w:rsidRPr="005D1B99" w:rsidDel="00F20116">
          <w:rPr>
            <w:lang w:val="ru-RU"/>
          </w:rPr>
          <w:delText>к месту их возникновения</w:delText>
        </w:r>
      </w:del>
      <w:ins w:id="11" w:author="Akjagul Garajagulova" w:date="2023-11-16T14:28:00Z">
        <w:r w:rsidR="00F20116">
          <w:rPr>
            <w:lang w:val="ru-RU"/>
          </w:rPr>
          <w:t>в пунктах-потребности</w:t>
        </w:r>
      </w:ins>
    </w:p>
    <w:p w14:paraId="35B1FDE2" w14:textId="77777777" w:rsidR="00AC6E36" w:rsidRPr="005D1B99" w:rsidRDefault="00AC6E36">
      <w:pPr>
        <w:spacing w:after="0" w:line="240" w:lineRule="auto"/>
        <w:jc w:val="both"/>
        <w:rPr>
          <w:lang w:val="ru-RU"/>
        </w:rPr>
      </w:pPr>
    </w:p>
    <w:p w14:paraId="72A277B4" w14:textId="1770FC32" w:rsidR="00AC6E36" w:rsidRPr="005D1B99" w:rsidRDefault="00DE00B4">
      <w:pPr>
        <w:pStyle w:val="P68B1DB1-Normal2"/>
        <w:spacing w:after="0" w:line="240" w:lineRule="auto"/>
        <w:jc w:val="both"/>
        <w:rPr>
          <w:lang w:val="ru-RU"/>
        </w:rPr>
      </w:pPr>
      <w:r w:rsidRPr="005D1B99">
        <w:rPr>
          <w:lang w:val="ru-RU"/>
        </w:rPr>
        <w:t>Общая информация</w:t>
      </w:r>
    </w:p>
    <w:p w14:paraId="2448BA1F" w14:textId="77777777" w:rsidR="00AC6E36" w:rsidRPr="005D1B99" w:rsidRDefault="00AC6E36">
      <w:pPr>
        <w:spacing w:after="0" w:line="240" w:lineRule="auto"/>
        <w:jc w:val="both"/>
        <w:rPr>
          <w:lang w:val="ru-RU"/>
        </w:rPr>
      </w:pPr>
    </w:p>
    <w:p w14:paraId="7FB34A2A" w14:textId="5DD7363D" w:rsidR="00AC6E36" w:rsidRPr="005D1B99" w:rsidRDefault="00DE00B4">
      <w:pPr>
        <w:spacing w:after="0" w:line="240" w:lineRule="auto"/>
        <w:jc w:val="both"/>
        <w:rPr>
          <w:lang w:val="ru-RU"/>
        </w:rPr>
      </w:pPr>
      <w:r w:rsidRPr="005D1B99">
        <w:rPr>
          <w:lang w:val="ru-RU"/>
        </w:rPr>
        <w:t xml:space="preserve">Прогнозируемый бюджет гранта является частью процесса подачи заявок и определяет план расходов для успешного осуществления деятельности по проекту. Таким образом, бюджет гранта должен соответствовать целям проекта. </w:t>
      </w:r>
    </w:p>
    <w:p w14:paraId="2A7A6601" w14:textId="34A80F1A" w:rsidR="00AC6E36" w:rsidRPr="005D1B99" w:rsidRDefault="00AC6E36">
      <w:pPr>
        <w:spacing w:after="0" w:line="240" w:lineRule="auto"/>
        <w:jc w:val="both"/>
        <w:rPr>
          <w:lang w:val="ru-RU"/>
        </w:rPr>
      </w:pPr>
    </w:p>
    <w:p w14:paraId="33B53367" w14:textId="1C8C855E" w:rsidR="00AC6E36" w:rsidRPr="005D1B99" w:rsidRDefault="00DE00B4">
      <w:pPr>
        <w:spacing w:after="0" w:line="240" w:lineRule="auto"/>
        <w:jc w:val="both"/>
        <w:rPr>
          <w:lang w:val="ru-RU"/>
        </w:rPr>
      </w:pPr>
      <w:r w:rsidRPr="005D1B99">
        <w:rPr>
          <w:lang w:val="ru-RU"/>
        </w:rPr>
        <w:t>Бюджет гранта состоит из десяти различных категорий</w:t>
      </w:r>
      <w:del w:id="12" w:author="Akjagul Garajagulova" w:date="2023-11-16T14:29:00Z">
        <w:r w:rsidRPr="005D1B99" w:rsidDel="000E5A79">
          <w:rPr>
            <w:lang w:val="ru-RU"/>
          </w:rPr>
          <w:delText xml:space="preserve"> статей</w:delText>
        </w:r>
      </w:del>
      <w:r w:rsidRPr="005D1B99">
        <w:rPr>
          <w:lang w:val="ru-RU"/>
        </w:rPr>
        <w:t xml:space="preserve">, и для его представления заявители должны использовать раздел 6 онлайн-заявки. В конце данного документа приводится список допустимых расходов по каждой бюджетной категории, облегчающий этот процесс. </w:t>
      </w:r>
    </w:p>
    <w:p w14:paraId="11BDE112" w14:textId="77777777" w:rsidR="00AC6E36" w:rsidRPr="005D1B99" w:rsidRDefault="00AC6E36">
      <w:pPr>
        <w:spacing w:after="0" w:line="240" w:lineRule="auto"/>
        <w:jc w:val="both"/>
        <w:rPr>
          <w:lang w:val="ru-RU"/>
        </w:rPr>
      </w:pPr>
    </w:p>
    <w:p w14:paraId="13CF1B07" w14:textId="2B6D5F88" w:rsidR="00AC6E36" w:rsidRPr="005D1B99" w:rsidRDefault="00DE00B4">
      <w:pPr>
        <w:spacing w:after="0" w:line="240" w:lineRule="auto"/>
        <w:jc w:val="both"/>
        <w:rPr>
          <w:lang w:val="ru-RU"/>
        </w:rPr>
      </w:pPr>
      <w:r w:rsidRPr="005D1B99">
        <w:rPr>
          <w:lang w:val="ru-RU"/>
        </w:rPr>
        <w:t xml:space="preserve">На первом этапе от </w:t>
      </w:r>
      <w:r w:rsidRPr="005D1B99">
        <w:rPr>
          <w:u w:val="single"/>
          <w:lang w:val="ru-RU"/>
        </w:rPr>
        <w:t>заявителей не требуется</w:t>
      </w:r>
      <w:r w:rsidRPr="005D1B99">
        <w:rPr>
          <w:lang w:val="ru-RU"/>
        </w:rPr>
        <w:t xml:space="preserve"> представлять подробный бюджет в формате </w:t>
      </w:r>
      <w:r>
        <w:t>Excel</w:t>
      </w:r>
      <w:r w:rsidRPr="005D1B99">
        <w:rPr>
          <w:lang w:val="ru-RU"/>
        </w:rPr>
        <w:t xml:space="preserve">, но рекомендуется указать необходимые детали в описательной части бюджета. </w:t>
      </w:r>
    </w:p>
    <w:p w14:paraId="32636F15" w14:textId="2BA952FE" w:rsidR="00AC6E36" w:rsidRPr="005D1B99" w:rsidRDefault="00AC6E36">
      <w:pPr>
        <w:spacing w:after="0" w:line="240" w:lineRule="auto"/>
        <w:jc w:val="both"/>
        <w:rPr>
          <w:lang w:val="ru-RU"/>
        </w:rPr>
      </w:pPr>
    </w:p>
    <w:p w14:paraId="4FD07931" w14:textId="007C21DA" w:rsidR="00AC6E36" w:rsidRPr="005D1B99" w:rsidRDefault="00DE00B4">
      <w:pPr>
        <w:pStyle w:val="P68B1DB1-Normal2"/>
        <w:spacing w:after="0" w:line="240" w:lineRule="auto"/>
        <w:jc w:val="both"/>
        <w:rPr>
          <w:lang w:val="ru-RU"/>
        </w:rPr>
      </w:pPr>
      <w:r w:rsidRPr="005D1B99">
        <w:rPr>
          <w:lang w:val="ru-RU"/>
        </w:rPr>
        <w:t>Валюта бюджета</w:t>
      </w:r>
    </w:p>
    <w:p w14:paraId="4A218622" w14:textId="77777777" w:rsidR="00AC6E36" w:rsidRPr="005D1B99" w:rsidRDefault="00AC6E36">
      <w:pPr>
        <w:spacing w:after="0" w:line="240" w:lineRule="auto"/>
        <w:jc w:val="both"/>
        <w:rPr>
          <w:lang w:val="ru-RU"/>
        </w:rPr>
      </w:pPr>
    </w:p>
    <w:p w14:paraId="19E1B65D" w14:textId="0BC61BB4" w:rsidR="00AC6E36" w:rsidRPr="005D1B99" w:rsidRDefault="00DE00B4">
      <w:pPr>
        <w:spacing w:after="0" w:line="240" w:lineRule="auto"/>
        <w:jc w:val="both"/>
        <w:rPr>
          <w:lang w:val="ru-RU"/>
        </w:rPr>
      </w:pPr>
      <w:r w:rsidRPr="005D1B99">
        <w:rPr>
          <w:lang w:val="ru-RU"/>
        </w:rPr>
        <w:t>В системах отчетности и бюджетирования Партнерства «Остановить ТБ» используется доллар США (</w:t>
      </w:r>
      <w:r>
        <w:t>USD</w:t>
      </w:r>
      <w:r w:rsidRPr="005D1B99">
        <w:rPr>
          <w:lang w:val="ru-RU"/>
        </w:rPr>
        <w:t>), и в любых юридических соглашениях о грантах будет использоваться эта валюта. Таким образом, бюджет гранта составляется в долларах США.</w:t>
      </w:r>
    </w:p>
    <w:p w14:paraId="45EF5827" w14:textId="77777777" w:rsidR="00AC6E36" w:rsidRPr="005D1B99" w:rsidRDefault="00AC6E36">
      <w:pPr>
        <w:spacing w:after="0" w:line="240" w:lineRule="auto"/>
        <w:jc w:val="both"/>
        <w:rPr>
          <w:lang w:val="ru-RU"/>
        </w:rPr>
      </w:pPr>
    </w:p>
    <w:p w14:paraId="1C62BCC9" w14:textId="7456D8F1" w:rsidR="00AC6E36" w:rsidRPr="005D1B99" w:rsidRDefault="00DE00B4">
      <w:pPr>
        <w:spacing w:after="0" w:line="240" w:lineRule="auto"/>
        <w:jc w:val="both"/>
        <w:rPr>
          <w:lang w:val="ru-RU"/>
        </w:rPr>
      </w:pPr>
      <w:r w:rsidRPr="005D1B99">
        <w:rPr>
          <w:lang w:val="ru-RU"/>
        </w:rPr>
        <w:t xml:space="preserve">Если заявители решат представить бюджет в местной валюте, в ячейке подробного шаблона бюджета необходимо указать курс валюты (на месяц, в котором вы заполняете заявку). Это позволит автоматически преобразовать бюджет в местной валюте в бюджет в долларах США. </w:t>
      </w:r>
    </w:p>
    <w:p w14:paraId="7B5F2189" w14:textId="0B9686C6" w:rsidR="00AC6E36" w:rsidRPr="005D1B99" w:rsidRDefault="00AC6E36">
      <w:pPr>
        <w:spacing w:after="0" w:line="240" w:lineRule="auto"/>
        <w:jc w:val="both"/>
        <w:rPr>
          <w:lang w:val="ru-RU"/>
        </w:rPr>
      </w:pPr>
    </w:p>
    <w:p w14:paraId="28BD131A" w14:textId="3C4E13A6" w:rsidR="00AC6E36" w:rsidRPr="005D1B99" w:rsidRDefault="00DE00B4">
      <w:pPr>
        <w:pStyle w:val="P68B1DB1-Normal2"/>
        <w:spacing w:after="0" w:line="240" w:lineRule="auto"/>
        <w:jc w:val="both"/>
        <w:rPr>
          <w:lang w:val="ru-RU"/>
        </w:rPr>
      </w:pPr>
      <w:r w:rsidRPr="005D1B99">
        <w:rPr>
          <w:lang w:val="ru-RU"/>
        </w:rPr>
        <w:t>Основной получатель и субполучатели</w:t>
      </w:r>
    </w:p>
    <w:p w14:paraId="489595E2" w14:textId="77777777" w:rsidR="00AC6E36" w:rsidRPr="005D1B99" w:rsidRDefault="00AC6E36">
      <w:pPr>
        <w:spacing w:after="0" w:line="240" w:lineRule="auto"/>
        <w:jc w:val="both"/>
        <w:rPr>
          <w:lang w:val="ru-RU"/>
        </w:rPr>
      </w:pPr>
    </w:p>
    <w:p w14:paraId="1AA9B824" w14:textId="69C5DD22" w:rsidR="00AC6E36" w:rsidRPr="005D1B99" w:rsidRDefault="00DE00B4">
      <w:pPr>
        <w:spacing w:after="0" w:line="240" w:lineRule="auto"/>
        <w:jc w:val="both"/>
        <w:rPr>
          <w:lang w:val="ru-RU"/>
        </w:rPr>
      </w:pPr>
      <w:r w:rsidRPr="005D1B99">
        <w:rPr>
          <w:lang w:val="ru-RU"/>
        </w:rPr>
        <w:t xml:space="preserve">Основной заявитель будет выступать в качестве основного получателя (ОП) и должен иметь возможность получить полную сумму гранта непосредственно от УОП ООН/программы </w:t>
      </w:r>
      <w:r>
        <w:t>TB</w:t>
      </w:r>
      <w:r w:rsidRPr="005D1B99">
        <w:rPr>
          <w:lang w:val="ru-RU"/>
        </w:rPr>
        <w:t xml:space="preserve"> </w:t>
      </w:r>
      <w:r>
        <w:t>REACH</w:t>
      </w:r>
      <w:r w:rsidRPr="005D1B99">
        <w:rPr>
          <w:lang w:val="ru-RU"/>
        </w:rPr>
        <w:t xml:space="preserve"> Партнерства «Остановить туберкулез» и напрямую использовать более 50% выделенных средств. Грантовое соглашение будет подписано с основным получателем (ОП), который будет являться подотчетным субъектом, готовить техническую и финансовую отчетность и осуществлять выплату средств другим партнерам-исполнителям, определенным в качестве субполучателей (СП). </w:t>
      </w:r>
    </w:p>
    <w:p w14:paraId="7979A80C" w14:textId="77777777" w:rsidR="00AC6E36" w:rsidRPr="005D1B99" w:rsidRDefault="00AC6E36">
      <w:pPr>
        <w:spacing w:after="0" w:line="240" w:lineRule="auto"/>
        <w:jc w:val="both"/>
        <w:rPr>
          <w:lang w:val="ru-RU"/>
        </w:rPr>
      </w:pPr>
    </w:p>
    <w:p w14:paraId="3CFE91AB" w14:textId="32D7B9F4" w:rsidR="00AC6E36" w:rsidRPr="005D1B99" w:rsidRDefault="00DE00B4">
      <w:pPr>
        <w:spacing w:after="0" w:line="240" w:lineRule="auto"/>
        <w:jc w:val="both"/>
        <w:rPr>
          <w:lang w:val="ru-RU"/>
        </w:rPr>
      </w:pPr>
      <w:r w:rsidRPr="005D1B99">
        <w:rPr>
          <w:lang w:val="ru-RU"/>
        </w:rPr>
        <w:t xml:space="preserve">В бюджетной заявке ОП должен указывать бюджет и характер охватываемой деятельности. Совокупный бюджет, выделяемый СП, не может превышать 50 % от общего требуемого бюджета. </w:t>
      </w:r>
    </w:p>
    <w:p w14:paraId="4A02310C" w14:textId="7AA4A381" w:rsidR="00AC6E36" w:rsidRPr="005D1B99" w:rsidRDefault="00AC6E36">
      <w:pPr>
        <w:spacing w:after="0" w:line="240" w:lineRule="auto"/>
        <w:jc w:val="both"/>
        <w:rPr>
          <w:lang w:val="ru-RU"/>
        </w:rPr>
      </w:pPr>
    </w:p>
    <w:p w14:paraId="19219522" w14:textId="1EA91606" w:rsidR="00AC6E36" w:rsidRPr="005D1B99" w:rsidRDefault="00DE00B4">
      <w:pPr>
        <w:pStyle w:val="P68B1DB1-Normal2"/>
        <w:spacing w:after="0" w:line="240" w:lineRule="auto"/>
        <w:jc w:val="both"/>
        <w:rPr>
          <w:lang w:val="ru-RU"/>
        </w:rPr>
      </w:pPr>
      <w:r w:rsidRPr="005D1B99">
        <w:rPr>
          <w:lang w:val="ru-RU"/>
        </w:rPr>
        <w:t>Софинансирование</w:t>
      </w:r>
    </w:p>
    <w:p w14:paraId="4A8B1FFE" w14:textId="244C2673" w:rsidR="00AC6E36" w:rsidRPr="005D1B99" w:rsidRDefault="00AC6E36">
      <w:pPr>
        <w:spacing w:after="0" w:line="240" w:lineRule="auto"/>
        <w:jc w:val="both"/>
        <w:rPr>
          <w:lang w:val="ru-RU"/>
        </w:rPr>
      </w:pPr>
    </w:p>
    <w:p w14:paraId="140979D1" w14:textId="2AEAEB17" w:rsidR="00AC6E36" w:rsidRPr="005D1B99" w:rsidRDefault="00DE00B4">
      <w:pPr>
        <w:spacing w:after="0" w:line="240" w:lineRule="auto"/>
        <w:jc w:val="both"/>
        <w:rPr>
          <w:lang w:val="ru-RU"/>
        </w:rPr>
      </w:pPr>
      <w:r w:rsidRPr="005D1B99">
        <w:rPr>
          <w:lang w:val="ru-RU"/>
        </w:rPr>
        <w:t xml:space="preserve">Мы определяем софинансирование как финансирование или пожертвования из других источников, которые дополняют грантовое финансирование </w:t>
      </w:r>
      <w:r>
        <w:t>TB</w:t>
      </w:r>
      <w:r w:rsidRPr="005D1B99">
        <w:rPr>
          <w:lang w:val="ru-RU"/>
        </w:rPr>
        <w:t xml:space="preserve"> </w:t>
      </w:r>
      <w:r>
        <w:t>REACH</w:t>
      </w:r>
      <w:r w:rsidRPr="005D1B99">
        <w:rPr>
          <w:lang w:val="ru-RU"/>
        </w:rPr>
        <w:t xml:space="preserve"> для достижения целей проекта. Оно включает как денежную поддержку, так и пожертвования в натуральной форме, в том числе лекарствами, оборудованием, персоналом и т.д. Если вы получаете софинансирование, укажите сумму и приведите описание охватываемых мероприятий. </w:t>
      </w:r>
    </w:p>
    <w:p w14:paraId="4F26C852" w14:textId="1DDFC8A2" w:rsidR="00AC6E36" w:rsidRPr="005D1B99" w:rsidRDefault="00AC6E36">
      <w:pPr>
        <w:spacing w:after="0" w:line="240" w:lineRule="auto"/>
        <w:jc w:val="both"/>
        <w:rPr>
          <w:lang w:val="ru-RU"/>
        </w:rPr>
      </w:pPr>
    </w:p>
    <w:p w14:paraId="2D20B656" w14:textId="63DF7B36" w:rsidR="00AC6E36" w:rsidRPr="005D1B99" w:rsidRDefault="00DE00B4">
      <w:pPr>
        <w:pStyle w:val="P68B1DB1-Normal2"/>
        <w:spacing w:after="0" w:line="240" w:lineRule="auto"/>
        <w:jc w:val="both"/>
        <w:rPr>
          <w:lang w:val="ru-RU"/>
        </w:rPr>
      </w:pPr>
      <w:del w:id="13" w:author="Akjagul Garajagulova" w:date="2023-11-16T14:32:00Z">
        <w:r w:rsidRPr="005D1B99" w:rsidDel="00C8576B">
          <w:rPr>
            <w:lang w:val="ru-RU"/>
          </w:rPr>
          <w:delText>Верхний предел</w:delText>
        </w:r>
      </w:del>
      <w:ins w:id="14" w:author="Akjagul Garajagulova" w:date="2023-11-16T14:32:00Z">
        <w:r w:rsidR="00C8576B">
          <w:rPr>
            <w:lang w:val="ru-RU"/>
          </w:rPr>
          <w:t xml:space="preserve">Максимальная </w:t>
        </w:r>
        <w:r w:rsidR="003841A6">
          <w:rPr>
            <w:lang w:val="ru-RU"/>
          </w:rPr>
          <w:t>сумма</w:t>
        </w:r>
      </w:ins>
      <w:r w:rsidRPr="005D1B99">
        <w:rPr>
          <w:lang w:val="ru-RU"/>
        </w:rPr>
        <w:t xml:space="preserve"> финансирования </w:t>
      </w:r>
    </w:p>
    <w:p w14:paraId="3C58589C" w14:textId="77777777" w:rsidR="00AC6E36" w:rsidRPr="005D1B99" w:rsidRDefault="00AC6E36">
      <w:pPr>
        <w:spacing w:after="0" w:line="240" w:lineRule="auto"/>
        <w:jc w:val="both"/>
        <w:rPr>
          <w:lang w:val="ru-RU"/>
        </w:rPr>
      </w:pPr>
    </w:p>
    <w:p w14:paraId="3E1A7DC2" w14:textId="348100FB" w:rsidR="00AC6E36" w:rsidRPr="005D1B99" w:rsidRDefault="00DE00B4">
      <w:pPr>
        <w:spacing w:after="0" w:line="240" w:lineRule="auto"/>
        <w:jc w:val="both"/>
        <w:rPr>
          <w:lang w:val="ru-RU"/>
        </w:rPr>
      </w:pPr>
      <w:r w:rsidRPr="005D1B99">
        <w:rPr>
          <w:lang w:val="ru-RU"/>
        </w:rPr>
        <w:t>В рамках 11-го раунда для всех одобр</w:t>
      </w:r>
      <w:ins w:id="15" w:author="Akjagul Garajagulova" w:date="2023-11-16T14:32:00Z">
        <w:r w:rsidR="003841A6">
          <w:rPr>
            <w:lang w:val="ru-RU"/>
          </w:rPr>
          <w:t>ё</w:t>
        </w:r>
      </w:ins>
      <w:del w:id="16" w:author="Akjagul Garajagulova" w:date="2023-11-16T14:32:00Z">
        <w:r w:rsidRPr="005D1B99" w:rsidDel="003841A6">
          <w:rPr>
            <w:lang w:val="ru-RU"/>
          </w:rPr>
          <w:delText>е</w:delText>
        </w:r>
      </w:del>
      <w:r w:rsidRPr="005D1B99">
        <w:rPr>
          <w:lang w:val="ru-RU"/>
        </w:rPr>
        <w:t xml:space="preserve">нных проектов будет установлена максимальная сумма гранта в размере 550 000 долларов США. Максимальный объем финансирования, который может быть запрошен, зависит от </w:t>
      </w:r>
      <w:del w:id="17" w:author="Akjagul Garajagulova" w:date="2023-11-16T14:33:00Z">
        <w:r w:rsidRPr="005D1B99" w:rsidDel="00332DCB">
          <w:rPr>
            <w:lang w:val="ru-RU"/>
          </w:rPr>
          <w:delText>ежегодной сменяемости</w:delText>
        </w:r>
      </w:del>
      <w:ins w:id="18" w:author="Akjagul Garajagulova" w:date="2023-11-16T14:33:00Z">
        <w:r w:rsidR="00332DCB">
          <w:rPr>
            <w:lang w:val="ru-RU"/>
          </w:rPr>
          <w:t>годового оборота</w:t>
        </w:r>
      </w:ins>
      <w:r w:rsidRPr="005D1B99">
        <w:rPr>
          <w:lang w:val="ru-RU"/>
        </w:rPr>
        <w:t xml:space="preserve"> ОП. Общая запрашиваемая сумма не должна превышать более чем в пять раз сумму последнего годового совокупного актива ОП, отраженного в ходе последнего аудита. </w:t>
      </w:r>
    </w:p>
    <w:p w14:paraId="658CA9D7" w14:textId="34C3C465" w:rsidR="00AC6E36" w:rsidRPr="005D1B99" w:rsidRDefault="00AC6E36">
      <w:pPr>
        <w:spacing w:after="0" w:line="240" w:lineRule="auto"/>
        <w:jc w:val="both"/>
        <w:rPr>
          <w:lang w:val="ru-RU"/>
        </w:rPr>
      </w:pPr>
    </w:p>
    <w:p w14:paraId="701A4F09" w14:textId="3E44841A" w:rsidR="00AC6E36" w:rsidRPr="005D1B99" w:rsidRDefault="00DE00B4">
      <w:pPr>
        <w:pStyle w:val="P68B1DB1-Normal2"/>
        <w:spacing w:after="0" w:line="240" w:lineRule="auto"/>
        <w:jc w:val="both"/>
        <w:rPr>
          <w:lang w:val="ru-RU"/>
        </w:rPr>
      </w:pPr>
      <w:r w:rsidRPr="005D1B99">
        <w:rPr>
          <w:lang w:val="ru-RU"/>
        </w:rPr>
        <w:t>Срок действия гранта и бюджет</w:t>
      </w:r>
    </w:p>
    <w:p w14:paraId="5E969B91" w14:textId="19575505" w:rsidR="00AC6E36" w:rsidRPr="005D1B99" w:rsidRDefault="00AC6E36">
      <w:pPr>
        <w:spacing w:after="0" w:line="240" w:lineRule="auto"/>
        <w:jc w:val="both"/>
        <w:rPr>
          <w:lang w:val="ru-RU"/>
        </w:rPr>
      </w:pPr>
    </w:p>
    <w:p w14:paraId="31DE560F" w14:textId="7E5A3734" w:rsidR="00AC6E36" w:rsidRPr="005D1B99" w:rsidRDefault="00DE00B4">
      <w:pPr>
        <w:spacing w:after="0" w:line="240" w:lineRule="auto"/>
        <w:jc w:val="both"/>
        <w:rPr>
          <w:lang w:val="ru-RU"/>
        </w:rPr>
      </w:pPr>
      <w:r w:rsidRPr="005D1B99">
        <w:rPr>
          <w:lang w:val="ru-RU"/>
        </w:rPr>
        <w:t>Срок грантов 11-го раунда финансирования составляет до 18 месяцев, включая 3 месяца подготовки, 3 месяца закрытия, а также 12 месяцев реализации. Убедитесь, что бюджет приведен в соответствие с графиком вашей деятельности.</w:t>
      </w:r>
    </w:p>
    <w:p w14:paraId="5650F842" w14:textId="7B50E40C" w:rsidR="00AC6E36" w:rsidRPr="005D1B99" w:rsidRDefault="00AC6E36">
      <w:pPr>
        <w:spacing w:after="0" w:line="240" w:lineRule="auto"/>
        <w:jc w:val="both"/>
        <w:rPr>
          <w:lang w:val="ru-RU"/>
        </w:rPr>
      </w:pPr>
    </w:p>
    <w:p w14:paraId="6949AC06" w14:textId="4A595232" w:rsidR="00AC6E36" w:rsidRPr="005D1B99" w:rsidRDefault="00AC6E36">
      <w:pPr>
        <w:spacing w:after="0" w:line="240" w:lineRule="auto"/>
        <w:jc w:val="both"/>
        <w:rPr>
          <w:lang w:val="ru-RU"/>
        </w:rPr>
      </w:pPr>
    </w:p>
    <w:p w14:paraId="656D82D2" w14:textId="46CDC7E6" w:rsidR="00AC6E36" w:rsidRPr="005D1B99" w:rsidRDefault="00DE00B4">
      <w:pPr>
        <w:pStyle w:val="P68B1DB1-Normal2"/>
        <w:spacing w:after="0" w:line="240" w:lineRule="auto"/>
        <w:jc w:val="both"/>
        <w:rPr>
          <w:lang w:val="ru-RU"/>
        </w:rPr>
      </w:pPr>
      <w:r w:rsidRPr="005D1B99">
        <w:rPr>
          <w:lang w:val="ru-RU"/>
        </w:rPr>
        <w:t xml:space="preserve">Особые соображения по Индии, Афганистану и Вьетнаму </w:t>
      </w:r>
    </w:p>
    <w:p w14:paraId="0C1B13D2" w14:textId="1541E56F" w:rsidR="00AC6E36" w:rsidRPr="005D1B99" w:rsidRDefault="00AC6E36">
      <w:pPr>
        <w:spacing w:after="0" w:line="240" w:lineRule="auto"/>
        <w:jc w:val="both"/>
        <w:rPr>
          <w:lang w:val="ru-RU"/>
        </w:rPr>
      </w:pPr>
    </w:p>
    <w:p w14:paraId="1C0B7FCC" w14:textId="6C66E860" w:rsidR="00AC6E36" w:rsidRPr="005D1B99" w:rsidRDefault="00DE00B4">
      <w:pPr>
        <w:spacing w:after="0" w:line="240" w:lineRule="auto"/>
        <w:jc w:val="both"/>
        <w:rPr>
          <w:lang w:val="ru-RU"/>
        </w:rPr>
      </w:pPr>
      <w:r w:rsidRPr="005D1B99">
        <w:rPr>
          <w:lang w:val="ru-RU"/>
        </w:rPr>
        <w:t>Для реализации проекта в Индии заявители должны быть зарегистрированы и действовать в соответствии с Законом о внесении поправок в Закон об иностранных взносах 2020 года, принятым Правительством Республики Индия 28 сентября 2020 года.</w:t>
      </w:r>
    </w:p>
    <w:p w14:paraId="11CC6DFD" w14:textId="77777777" w:rsidR="00AC6E36" w:rsidRPr="005D1B99" w:rsidRDefault="00AC6E36">
      <w:pPr>
        <w:spacing w:after="0" w:line="240" w:lineRule="auto"/>
        <w:jc w:val="both"/>
        <w:rPr>
          <w:lang w:val="ru-RU"/>
        </w:rPr>
      </w:pPr>
    </w:p>
    <w:p w14:paraId="3A56B5DD" w14:textId="02E9FD27" w:rsidR="00AC6E36" w:rsidRPr="005D1B99" w:rsidRDefault="00DE00B4">
      <w:pPr>
        <w:spacing w:after="0" w:line="240" w:lineRule="auto"/>
        <w:jc w:val="both"/>
        <w:rPr>
          <w:lang w:val="ru-RU"/>
        </w:rPr>
      </w:pPr>
      <w:r w:rsidRPr="005D1B99">
        <w:rPr>
          <w:lang w:val="ru-RU"/>
        </w:rPr>
        <w:t>В связи с политической ситуацией в Афганистане есть трудности с международными банковскими переводами в эту страну. На момент составления настоящей записки только один банк страны был уполномочен системой Организации Объединенных Наций на получение международных денежных средств. Заявителям, добившимся положительного результата рассмотрения заявки, будут предоставлены дополнительные указания, но ожидаются задержки с платежами и будет рекомендован резервный план (использование основных ресурсов и т.д.).</w:t>
      </w:r>
    </w:p>
    <w:p w14:paraId="7D23A24D" w14:textId="77777777" w:rsidR="00AC6E36" w:rsidRPr="005D1B99" w:rsidRDefault="00AC6E36">
      <w:pPr>
        <w:spacing w:after="0" w:line="240" w:lineRule="auto"/>
        <w:jc w:val="both"/>
        <w:rPr>
          <w:lang w:val="ru-RU"/>
        </w:rPr>
      </w:pPr>
    </w:p>
    <w:p w14:paraId="0302BBA3" w14:textId="6C4B7CEE" w:rsidR="00AC6E36" w:rsidRPr="005D1B99" w:rsidRDefault="00DE00B4">
      <w:pPr>
        <w:spacing w:after="0" w:line="240" w:lineRule="auto"/>
        <w:jc w:val="both"/>
        <w:rPr>
          <w:lang w:val="ru-RU"/>
        </w:rPr>
      </w:pPr>
      <w:r w:rsidRPr="005D1B99">
        <w:rPr>
          <w:lang w:val="ru-RU"/>
        </w:rPr>
        <w:t>Заявители из Вьетнама должны хорошо понимать свой правовой статус и компетентный орган. Это касается всех видов потенциальных заявителей, как государственных, так и негосударственных, как местных, так и международных в рамках вышесказанного. Заявители также должны обеспечить понимание применимых правил получения и использования иностранных средств в благотворительных целях, таких как</w:t>
      </w:r>
      <w:r>
        <w:t> </w:t>
      </w:r>
      <w:r w:rsidRPr="005D1B99">
        <w:rPr>
          <w:lang w:val="ru-RU"/>
        </w:rPr>
        <w:t>Указ 114/2021/</w:t>
      </w:r>
      <w:r>
        <w:t>N</w:t>
      </w:r>
      <w:r w:rsidRPr="005D1B99">
        <w:rPr>
          <w:lang w:val="ru-RU"/>
        </w:rPr>
        <w:t>Đ-</w:t>
      </w:r>
      <w:r>
        <w:t>CP</w:t>
      </w:r>
      <w:r w:rsidRPr="005D1B99">
        <w:rPr>
          <w:lang w:val="ru-RU"/>
        </w:rPr>
        <w:t xml:space="preserve"> и Указ 80/2020/</w:t>
      </w:r>
      <w:r>
        <w:t>N</w:t>
      </w:r>
      <w:r w:rsidRPr="005D1B99">
        <w:rPr>
          <w:lang w:val="ru-RU"/>
        </w:rPr>
        <w:t>Đ-</w:t>
      </w:r>
      <w:r>
        <w:t>CP</w:t>
      </w:r>
      <w:r w:rsidRPr="005D1B99">
        <w:rPr>
          <w:lang w:val="ru-RU"/>
        </w:rPr>
        <w:t xml:space="preserve"> о получении и использовании ОПР и финансирования, не связанного с ОПР, соответственно,</w:t>
      </w:r>
      <w:r>
        <w:t> </w:t>
      </w:r>
      <w:r w:rsidRPr="005D1B99">
        <w:rPr>
          <w:lang w:val="ru-RU"/>
        </w:rPr>
        <w:t xml:space="preserve">а также всех применимых законов, касающихся налогообложения и особенно НДС. На более поздних этапах от заявителей может </w:t>
      </w:r>
      <w:r w:rsidRPr="005D1B99">
        <w:rPr>
          <w:lang w:val="ru-RU"/>
        </w:rPr>
        <w:t>потребоваться предоставить документацию, подтверждающую их понимание и опыт в этих</w:t>
      </w:r>
      <w:r>
        <w:t> </w:t>
      </w:r>
      <w:r w:rsidRPr="005D1B99">
        <w:rPr>
          <w:lang w:val="ru-RU"/>
        </w:rPr>
        <w:t>вопросах.</w:t>
      </w:r>
    </w:p>
    <w:p w14:paraId="5EFCBD78" w14:textId="77777777" w:rsidR="00AC6E36" w:rsidRPr="005D1B99" w:rsidRDefault="00AC6E36">
      <w:pPr>
        <w:spacing w:after="0" w:line="240" w:lineRule="auto"/>
        <w:jc w:val="both"/>
        <w:rPr>
          <w:lang w:val="ru-RU"/>
        </w:rPr>
      </w:pPr>
    </w:p>
    <w:p w14:paraId="378434F1" w14:textId="50160339" w:rsidR="00AC6E36" w:rsidRPr="005D1B99" w:rsidRDefault="00AC6E36">
      <w:pPr>
        <w:spacing w:after="0" w:line="240" w:lineRule="auto"/>
        <w:jc w:val="both"/>
        <w:rPr>
          <w:rFonts w:eastAsiaTheme="minorHAnsi"/>
          <w:lang w:val="ru-RU"/>
        </w:rPr>
      </w:pPr>
    </w:p>
    <w:p w14:paraId="55D5FA55" w14:textId="467D4C58" w:rsidR="00AC6E36" w:rsidRPr="005D1B99" w:rsidRDefault="00DE00B4">
      <w:pPr>
        <w:pStyle w:val="P68B1DB1-Normal2"/>
        <w:spacing w:after="0" w:line="240" w:lineRule="auto"/>
        <w:jc w:val="both"/>
        <w:rPr>
          <w:lang w:val="ru-RU"/>
        </w:rPr>
      </w:pPr>
      <w:r w:rsidRPr="005D1B99">
        <w:rPr>
          <w:lang w:val="ru-RU"/>
        </w:rPr>
        <w:t>Руководящие принципы составления предложения по бюджету</w:t>
      </w:r>
    </w:p>
    <w:p w14:paraId="264DB55E" w14:textId="77777777" w:rsidR="00AC6E36" w:rsidRPr="005D1B99" w:rsidRDefault="00AC6E36">
      <w:pPr>
        <w:spacing w:after="0" w:line="240" w:lineRule="auto"/>
        <w:jc w:val="both"/>
        <w:rPr>
          <w:rFonts w:eastAsiaTheme="minorHAnsi"/>
          <w:lang w:val="ru-RU"/>
        </w:rPr>
      </w:pPr>
    </w:p>
    <w:p w14:paraId="2D692370" w14:textId="34DD5AE4" w:rsidR="00AC6E36" w:rsidRDefault="00DE00B4">
      <w:pPr>
        <w:pStyle w:val="P68B1DB1-Normal3"/>
        <w:spacing w:after="60" w:line="240" w:lineRule="auto"/>
      </w:pPr>
      <w:proofErr w:type="spellStart"/>
      <w:r>
        <w:t>Категория</w:t>
      </w:r>
      <w:proofErr w:type="spellEnd"/>
      <w:r>
        <w:t xml:space="preserve"> </w:t>
      </w:r>
      <w:proofErr w:type="spellStart"/>
      <w:r>
        <w:t>бюджета</w:t>
      </w:r>
      <w:proofErr w:type="spellEnd"/>
      <w:r>
        <w:t xml:space="preserve"> 1 – </w:t>
      </w:r>
      <w:proofErr w:type="spellStart"/>
      <w:r>
        <w:t>Человеческие</w:t>
      </w:r>
      <w:proofErr w:type="spellEnd"/>
      <w:r>
        <w:t xml:space="preserve"> </w:t>
      </w:r>
      <w:proofErr w:type="spellStart"/>
      <w:r>
        <w:t>ресурсы</w:t>
      </w:r>
      <w:proofErr w:type="spellEnd"/>
    </w:p>
    <w:p w14:paraId="414744F6" w14:textId="1D30178E" w:rsidR="00AC6E36" w:rsidRPr="005D1B99" w:rsidRDefault="00DE00B4">
      <w:pPr>
        <w:pStyle w:val="P68B1DB1-Normal4"/>
        <w:numPr>
          <w:ilvl w:val="0"/>
          <w:numId w:val="4"/>
        </w:numPr>
        <w:spacing w:after="60" w:line="240" w:lineRule="auto"/>
        <w:ind w:left="851" w:hanging="294"/>
        <w:jc w:val="both"/>
        <w:rPr>
          <w:lang w:val="ru-RU"/>
        </w:rPr>
      </w:pPr>
      <w:r w:rsidRPr="005D1B99">
        <w:rPr>
          <w:lang w:val="ru-RU"/>
        </w:rPr>
        <w:t xml:space="preserve">Расходы на управление людскими ресурсами не могут </w:t>
      </w:r>
      <w:r w:rsidRPr="005D1B99">
        <w:rPr>
          <w:lang w:val="ru-RU"/>
        </w:rPr>
        <w:t>превышать 15 процентов от общего объема запрашиваемого бюджета.</w:t>
      </w:r>
    </w:p>
    <w:p w14:paraId="662D5639" w14:textId="7ADEF3E2" w:rsidR="00AC6E36" w:rsidRPr="005D1B99" w:rsidRDefault="00DE00B4">
      <w:pPr>
        <w:numPr>
          <w:ilvl w:val="0"/>
          <w:numId w:val="4"/>
        </w:numPr>
        <w:spacing w:after="0" w:line="240" w:lineRule="auto"/>
        <w:ind w:left="851" w:hanging="294"/>
        <w:jc w:val="both"/>
        <w:rPr>
          <w:lang w:val="ru-RU"/>
        </w:rPr>
      </w:pPr>
      <w:r w:rsidRPr="005D1B99">
        <w:rPr>
          <w:lang w:val="ru-RU"/>
        </w:rPr>
        <w:t>Если ваш проект предусматривает на</w:t>
      </w:r>
      <w:ins w:id="19" w:author="Akjagul Garajagulova" w:date="2023-11-16T14:36:00Z">
        <w:r w:rsidR="004F5DC0">
          <w:rPr>
            <w:lang w:val="ru-RU"/>
          </w:rPr>
          <w:t>ё</w:t>
        </w:r>
      </w:ins>
      <w:del w:id="20" w:author="Akjagul Garajagulova" w:date="2023-11-16T14:36:00Z">
        <w:r w:rsidRPr="005D1B99" w:rsidDel="004F5DC0">
          <w:rPr>
            <w:lang w:val="ru-RU"/>
          </w:rPr>
          <w:delText>е</w:delText>
        </w:r>
      </w:del>
      <w:r w:rsidRPr="005D1B99">
        <w:rPr>
          <w:lang w:val="ru-RU"/>
        </w:rPr>
        <w:t>м людей в сообществе для оказания услуг, расходы на такой на</w:t>
      </w:r>
      <w:ins w:id="21" w:author="Akjagul Garajagulova" w:date="2023-11-16T14:37:00Z">
        <w:r w:rsidR="004F5DC0">
          <w:rPr>
            <w:lang w:val="ru-RU"/>
          </w:rPr>
          <w:t>ё</w:t>
        </w:r>
      </w:ins>
      <w:del w:id="22" w:author="Akjagul Garajagulova" w:date="2023-11-16T14:37:00Z">
        <w:r w:rsidRPr="005D1B99" w:rsidDel="004F5DC0">
          <w:rPr>
            <w:lang w:val="ru-RU"/>
          </w:rPr>
          <w:delText>е</w:delText>
        </w:r>
      </w:del>
      <w:r w:rsidRPr="005D1B99">
        <w:rPr>
          <w:lang w:val="ru-RU"/>
        </w:rPr>
        <w:t>м могут быть включены в бюджетную категорию «Мероприятия». Категория бюджета «людские ресурсы» должна использоваться только для найма офисных сотрудников,</w:t>
      </w:r>
      <w:del w:id="23" w:author="Akjagul Garajagulova" w:date="2023-11-16T14:38:00Z">
        <w:r w:rsidRPr="005D1B99" w:rsidDel="008366AE">
          <w:rPr>
            <w:lang w:val="ru-RU"/>
          </w:rPr>
          <w:delText xml:space="preserve"> линейных</w:delText>
        </w:r>
      </w:del>
      <w:r w:rsidRPr="005D1B99">
        <w:rPr>
          <w:lang w:val="ru-RU"/>
        </w:rPr>
        <w:t xml:space="preserve"> руководителей, менеджеров и консультантов.</w:t>
      </w:r>
    </w:p>
    <w:p w14:paraId="13D7246A" w14:textId="5F63FC61" w:rsidR="00AC6E36" w:rsidRPr="005D1B99" w:rsidRDefault="00AC6E36">
      <w:pPr>
        <w:spacing w:after="0" w:line="240" w:lineRule="auto"/>
        <w:ind w:left="851" w:hanging="294"/>
        <w:jc w:val="both"/>
        <w:rPr>
          <w:lang w:val="ru-RU"/>
        </w:rPr>
      </w:pPr>
    </w:p>
    <w:p w14:paraId="05B7D0F5" w14:textId="45002E8A" w:rsidR="00AC6E36" w:rsidRDefault="00DE00B4">
      <w:pPr>
        <w:pStyle w:val="P68B1DB1-Normal3"/>
        <w:spacing w:after="0" w:line="240" w:lineRule="auto"/>
        <w:jc w:val="both"/>
      </w:pPr>
      <w:proofErr w:type="spellStart"/>
      <w:r>
        <w:t>Бюджетная</w:t>
      </w:r>
      <w:proofErr w:type="spellEnd"/>
      <w:r>
        <w:t xml:space="preserve"> </w:t>
      </w:r>
      <w:proofErr w:type="spellStart"/>
      <w:r>
        <w:t>категория</w:t>
      </w:r>
      <w:proofErr w:type="spellEnd"/>
      <w:r>
        <w:t xml:space="preserve"> 2 – </w:t>
      </w:r>
      <w:proofErr w:type="spellStart"/>
      <w:r>
        <w:t>Мероприятия</w:t>
      </w:r>
      <w:proofErr w:type="spellEnd"/>
    </w:p>
    <w:p w14:paraId="293861FC" w14:textId="5AD81F6F" w:rsidR="00AC6E36" w:rsidRDefault="00DE00B4">
      <w:pPr>
        <w:pStyle w:val="ListParagraph"/>
        <w:numPr>
          <w:ilvl w:val="0"/>
          <w:numId w:val="2"/>
        </w:numPr>
        <w:spacing w:after="0" w:line="240" w:lineRule="auto"/>
        <w:jc w:val="both"/>
      </w:pPr>
      <w:r w:rsidRPr="005D1B99">
        <w:rPr>
          <w:lang w:val="ru-RU"/>
        </w:rPr>
        <w:lastRenderedPageBreak/>
        <w:t xml:space="preserve">Эта бюджетная статья должна включать все расходы, связанные с осуществлением деятельности по проекту. </w:t>
      </w:r>
      <w:r>
        <w:t xml:space="preserve">В </w:t>
      </w:r>
      <w:proofErr w:type="spellStart"/>
      <w:r>
        <w:t>не</w:t>
      </w:r>
      <w:proofErr w:type="spellEnd"/>
      <w:ins w:id="24" w:author="Akjagul Garajagulova" w:date="2023-11-16T14:43:00Z">
        <w:r w:rsidR="005139C2">
          <w:rPr>
            <w:lang w:val="ru-RU"/>
          </w:rPr>
          <w:t>ё</w:t>
        </w:r>
      </w:ins>
      <w:del w:id="25" w:author="Akjagul Garajagulova" w:date="2023-11-16T14:43:00Z">
        <w:r w:rsidDel="005139C2">
          <w:delText>е</w:delText>
        </w:r>
      </w:del>
      <w:r>
        <w:t xml:space="preserve"> </w:t>
      </w:r>
      <w:proofErr w:type="spellStart"/>
      <w:r>
        <w:t>включаются</w:t>
      </w:r>
      <w:proofErr w:type="spellEnd"/>
      <w:r>
        <w:t xml:space="preserve"> </w:t>
      </w:r>
      <w:proofErr w:type="spellStart"/>
      <w:r>
        <w:t>основные</w:t>
      </w:r>
      <w:proofErr w:type="spellEnd"/>
      <w:r>
        <w:t xml:space="preserve"> </w:t>
      </w:r>
      <w:proofErr w:type="spellStart"/>
      <w:r>
        <w:t>расходы</w:t>
      </w:r>
      <w:proofErr w:type="spellEnd"/>
      <w:r>
        <w:t xml:space="preserve"> </w:t>
      </w:r>
      <w:proofErr w:type="spellStart"/>
      <w:r>
        <w:t>на</w:t>
      </w:r>
      <w:proofErr w:type="spellEnd"/>
      <w:r>
        <w:t xml:space="preserve"> </w:t>
      </w:r>
      <w:proofErr w:type="spellStart"/>
      <w:r>
        <w:t>предлагаем</w:t>
      </w:r>
      <w:proofErr w:type="spellEnd"/>
      <w:ins w:id="26" w:author="Akjagul Garajagulova" w:date="2023-11-16T14:43:00Z">
        <w:r w:rsidR="00903C42">
          <w:rPr>
            <w:lang w:val="ru-RU"/>
          </w:rPr>
          <w:t>ые мероприятия</w:t>
        </w:r>
      </w:ins>
      <w:del w:id="27" w:author="Akjagul Garajagulova" w:date="2023-11-16T14:43:00Z">
        <w:r w:rsidDel="00903C42">
          <w:delText>ое</w:delText>
        </w:r>
      </w:del>
      <w:r>
        <w:t xml:space="preserve"> </w:t>
      </w:r>
      <w:del w:id="28" w:author="Akjagul Garajagulova" w:date="2023-11-16T14:44:00Z">
        <w:r w:rsidDel="00903C42">
          <w:delText>вмешательст</w:delText>
        </w:r>
      </w:del>
      <w:del w:id="29" w:author="Akjagul Garajagulova" w:date="2023-11-16T14:43:00Z">
        <w:r w:rsidDel="00903C42">
          <w:delText>во</w:delText>
        </w:r>
      </w:del>
      <w:r>
        <w:t>.</w:t>
      </w:r>
    </w:p>
    <w:p w14:paraId="78FCBF68" w14:textId="1C898139" w:rsidR="00AC6E36" w:rsidRPr="005D1B99" w:rsidRDefault="00DE00B4">
      <w:pPr>
        <w:pStyle w:val="ListParagraph"/>
        <w:numPr>
          <w:ilvl w:val="0"/>
          <w:numId w:val="2"/>
        </w:numPr>
        <w:spacing w:after="0" w:line="240" w:lineRule="auto"/>
        <w:jc w:val="both"/>
        <w:rPr>
          <w:lang w:val="ru-RU"/>
        </w:rPr>
      </w:pPr>
      <w:r w:rsidRPr="005D1B99">
        <w:rPr>
          <w:lang w:val="ru-RU"/>
        </w:rPr>
        <w:t xml:space="preserve">Работы на местах/в сообществе, меры стимулирования, тренинги и выплаты по соглашениям с субполучателями — это лишь немногие примеры расходов, отвечающих критериям </w:t>
      </w:r>
      <w:r w:rsidRPr="005D1B99">
        <w:rPr>
          <w:lang w:val="ru-RU"/>
        </w:rPr>
        <w:t>мероприятий.</w:t>
      </w:r>
    </w:p>
    <w:p w14:paraId="0679855E" w14:textId="77DB266E" w:rsidR="00AC6E36" w:rsidRPr="005D1B99" w:rsidRDefault="00AC6E36">
      <w:pPr>
        <w:spacing w:after="0" w:line="240" w:lineRule="auto"/>
        <w:jc w:val="both"/>
        <w:rPr>
          <w:lang w:val="ru-RU"/>
        </w:rPr>
      </w:pPr>
    </w:p>
    <w:p w14:paraId="5A126406" w14:textId="0A3890C3" w:rsidR="00AC6E36" w:rsidRPr="005D1B99" w:rsidRDefault="00DE00B4">
      <w:pPr>
        <w:pStyle w:val="P68B1DB1-Normal3"/>
        <w:spacing w:after="0" w:line="240" w:lineRule="auto"/>
        <w:jc w:val="both"/>
        <w:rPr>
          <w:lang w:val="ru-RU"/>
        </w:rPr>
      </w:pPr>
      <w:r w:rsidRPr="005D1B99">
        <w:rPr>
          <w:lang w:val="ru-RU"/>
        </w:rPr>
        <w:t xml:space="preserve">Бюджетная категория 3 – Поездки, связанные с проектом </w:t>
      </w:r>
    </w:p>
    <w:p w14:paraId="6302710C" w14:textId="4FFE027F" w:rsidR="00AC6E36" w:rsidRPr="005D1B99" w:rsidRDefault="00DE00B4">
      <w:pPr>
        <w:numPr>
          <w:ilvl w:val="0"/>
          <w:numId w:val="4"/>
        </w:numPr>
        <w:spacing w:after="60" w:line="240" w:lineRule="auto"/>
        <w:ind w:left="851" w:hanging="294"/>
        <w:jc w:val="both"/>
        <w:rPr>
          <w:lang w:val="ru-RU"/>
        </w:rPr>
      </w:pPr>
      <w:r w:rsidRPr="005D1B99">
        <w:rPr>
          <w:lang w:val="ru-RU"/>
        </w:rPr>
        <w:t>Эта бюджетная статья должна включать все связанные с проектом командировочные расходы.</w:t>
      </w:r>
    </w:p>
    <w:p w14:paraId="20CF6D57" w14:textId="2E5B2EDE" w:rsidR="00AC6E36" w:rsidRPr="005D1B99" w:rsidRDefault="00DE00B4">
      <w:pPr>
        <w:numPr>
          <w:ilvl w:val="0"/>
          <w:numId w:val="4"/>
        </w:numPr>
        <w:spacing w:after="60" w:line="240" w:lineRule="auto"/>
        <w:ind w:left="851" w:hanging="294"/>
        <w:jc w:val="both"/>
        <w:rPr>
          <w:lang w:val="ru-RU"/>
        </w:rPr>
      </w:pPr>
      <w:r w:rsidRPr="005D1B99">
        <w:rPr>
          <w:lang w:val="ru-RU"/>
        </w:rPr>
        <w:t xml:space="preserve">В ней должно быть предусмотрено участие двух человек в семинаре </w:t>
      </w:r>
      <w:r>
        <w:t>TB</w:t>
      </w:r>
      <w:r w:rsidRPr="005D1B99">
        <w:rPr>
          <w:lang w:val="ru-RU"/>
        </w:rPr>
        <w:t xml:space="preserve"> </w:t>
      </w:r>
      <w:r>
        <w:t>REACH</w:t>
      </w:r>
      <w:r w:rsidRPr="005D1B99">
        <w:rPr>
          <w:lang w:val="ru-RU"/>
        </w:rPr>
        <w:t xml:space="preserve"> для грантополучателей.</w:t>
      </w:r>
    </w:p>
    <w:p w14:paraId="02FFB06C" w14:textId="305DE5F3" w:rsidR="00AC6E36" w:rsidRPr="005D1B99" w:rsidRDefault="00DE00B4">
      <w:pPr>
        <w:numPr>
          <w:ilvl w:val="0"/>
          <w:numId w:val="4"/>
        </w:numPr>
        <w:spacing w:after="60" w:line="240" w:lineRule="auto"/>
        <w:ind w:left="851" w:hanging="294"/>
        <w:jc w:val="both"/>
        <w:rPr>
          <w:lang w:val="ru-RU"/>
        </w:rPr>
      </w:pPr>
      <w:r w:rsidRPr="005D1B99">
        <w:rPr>
          <w:lang w:val="ru-RU"/>
        </w:rPr>
        <w:t>Сроки и место проведения совещания еще не определены, но рекомендуем использовать следующую информацию для прогнозирования бюджета:</w:t>
      </w:r>
    </w:p>
    <w:p w14:paraId="13F3E2E0" w14:textId="4E8CC828" w:rsidR="00AC6E36" w:rsidRPr="005D1B99" w:rsidRDefault="00DE00B4">
      <w:pPr>
        <w:numPr>
          <w:ilvl w:val="1"/>
          <w:numId w:val="4"/>
        </w:numPr>
        <w:spacing w:after="60" w:line="240" w:lineRule="auto"/>
        <w:jc w:val="both"/>
        <w:rPr>
          <w:lang w:val="ru-RU"/>
        </w:rPr>
      </w:pPr>
      <w:r w:rsidRPr="005D1B99">
        <w:rPr>
          <w:lang w:val="ru-RU"/>
        </w:rPr>
        <w:t xml:space="preserve">Семинар </w:t>
      </w:r>
      <w:r>
        <w:t>TB</w:t>
      </w:r>
      <w:r w:rsidRPr="005D1B99">
        <w:rPr>
          <w:lang w:val="ru-RU"/>
        </w:rPr>
        <w:t xml:space="preserve"> </w:t>
      </w:r>
      <w:r>
        <w:t>REACH</w:t>
      </w:r>
      <w:r w:rsidRPr="005D1B99">
        <w:rPr>
          <w:lang w:val="ru-RU"/>
        </w:rPr>
        <w:t xml:space="preserve"> для грантополучателей, скорее всего, состоится в Африке (возможно в Найроби) вскоре после присуждения гранта. Он будет проходить в течение 4-5 дней, и для каждого выбранного проекта необходимо предусмотреть поездку 2 человек.</w:t>
      </w:r>
    </w:p>
    <w:p w14:paraId="42EEABC1" w14:textId="51ACB1ED" w:rsidR="00AC6E36" w:rsidRPr="005D1B99" w:rsidRDefault="00DE00B4">
      <w:pPr>
        <w:numPr>
          <w:ilvl w:val="1"/>
          <w:numId w:val="4"/>
        </w:numPr>
        <w:spacing w:after="60" w:line="240" w:lineRule="auto"/>
        <w:jc w:val="both"/>
        <w:rPr>
          <w:lang w:val="ru-RU"/>
        </w:rPr>
      </w:pPr>
      <w:r w:rsidRPr="005D1B99">
        <w:rPr>
          <w:lang w:val="ru-RU"/>
        </w:rPr>
        <w:t xml:space="preserve">Выделите достаточную сумму на авиабилеты, суточные (всего 6 ночей) и визы. </w:t>
      </w:r>
    </w:p>
    <w:p w14:paraId="0BBEFAAA" w14:textId="77777777" w:rsidR="00AC6E36" w:rsidRPr="005D1B99" w:rsidRDefault="00AC6E36">
      <w:pPr>
        <w:spacing w:after="0" w:line="240" w:lineRule="auto"/>
        <w:jc w:val="both"/>
        <w:rPr>
          <w:b/>
          <w:lang w:val="ru-RU"/>
        </w:rPr>
      </w:pPr>
    </w:p>
    <w:p w14:paraId="1F69A0B8" w14:textId="6DED0A82" w:rsidR="00AC6E36" w:rsidRPr="005D1B99" w:rsidRDefault="00DE00B4">
      <w:pPr>
        <w:spacing w:after="0" w:line="240" w:lineRule="auto"/>
        <w:jc w:val="both"/>
        <w:rPr>
          <w:u w:val="single"/>
          <w:lang w:val="ru-RU"/>
        </w:rPr>
      </w:pPr>
      <w:r w:rsidRPr="005D1B99">
        <w:rPr>
          <w:u w:val="single"/>
          <w:lang w:val="ru-RU"/>
        </w:rPr>
        <w:t xml:space="preserve">Бюджетная категория 4 – средства централизованных закупок, удержанные из источника для </w:t>
      </w:r>
      <w:r w:rsidRPr="005D1B99">
        <w:rPr>
          <w:lang w:val="ru-RU"/>
        </w:rPr>
        <w:t>Глобального фонда лекарственных средств (</w:t>
      </w:r>
      <w:r>
        <w:t>GDF</w:t>
      </w:r>
      <w:r w:rsidRPr="005D1B99">
        <w:rPr>
          <w:lang w:val="ru-RU"/>
        </w:rPr>
        <w:t xml:space="preserve">) </w:t>
      </w:r>
      <w:r w:rsidRPr="005D1B99">
        <w:rPr>
          <w:u w:val="single"/>
          <w:lang w:val="ru-RU"/>
        </w:rPr>
        <w:t>(т.е. быстрые молекулярные тесты, тесты на туберкулезную инфекцию, рентгеновское оборудование)*</w:t>
      </w:r>
      <w:r w:rsidRPr="005D1B99">
        <w:rPr>
          <w:lang w:val="ru-RU"/>
        </w:rPr>
        <w:t>.</w:t>
      </w:r>
    </w:p>
    <w:p w14:paraId="26121A93" w14:textId="181C4A60" w:rsidR="00AC6E36" w:rsidRPr="005D1B99" w:rsidRDefault="00DE00B4">
      <w:pPr>
        <w:jc w:val="both"/>
        <w:rPr>
          <w:lang w:val="ru-RU"/>
        </w:rPr>
      </w:pPr>
      <w:r w:rsidRPr="005D1B99">
        <w:rPr>
          <w:lang w:val="ru-RU"/>
        </w:rPr>
        <w:t xml:space="preserve">Если у заявителей нет возможностей для закупки диагностических средств, доступных через </w:t>
      </w:r>
      <w:r>
        <w:t>GDF</w:t>
      </w:r>
      <w:r w:rsidRPr="005D1B99">
        <w:rPr>
          <w:lang w:val="ru-RU"/>
        </w:rPr>
        <w:t xml:space="preserve">, </w:t>
      </w:r>
      <w:r>
        <w:t>TB</w:t>
      </w:r>
      <w:r w:rsidRPr="005D1B99">
        <w:rPr>
          <w:lang w:val="ru-RU"/>
        </w:rPr>
        <w:t xml:space="preserve"> </w:t>
      </w:r>
      <w:r>
        <w:t>REACH</w:t>
      </w:r>
      <w:r w:rsidRPr="005D1B99">
        <w:rPr>
          <w:lang w:val="ru-RU"/>
        </w:rPr>
        <w:t xml:space="preserve"> может помочь централизованно закупить эти средства через </w:t>
      </w:r>
      <w:r>
        <w:t>GDF</w:t>
      </w:r>
      <w:r w:rsidRPr="005D1B99">
        <w:rPr>
          <w:lang w:val="ru-RU"/>
        </w:rPr>
        <w:t xml:space="preserve">. При централизованных закупках </w:t>
      </w:r>
      <w:r>
        <w:t>TB</w:t>
      </w:r>
      <w:r w:rsidRPr="005D1B99">
        <w:rPr>
          <w:lang w:val="ru-RU"/>
        </w:rPr>
        <w:t xml:space="preserve"> </w:t>
      </w:r>
      <w:r>
        <w:t>REACH</w:t>
      </w:r>
      <w:r w:rsidRPr="005D1B99">
        <w:rPr>
          <w:lang w:val="ru-RU"/>
        </w:rPr>
        <w:t xml:space="preserve"> сумма средств, указанная в категории 4, будет удерживаться у источника и использоваться для платежей непосредственно поставщикам.</w:t>
      </w:r>
    </w:p>
    <w:p w14:paraId="3A7555E9" w14:textId="5BA4F093" w:rsidR="00AC6E36" w:rsidRPr="005D1B99" w:rsidRDefault="00DE00B4">
      <w:pPr>
        <w:jc w:val="both"/>
        <w:rPr>
          <w:lang w:val="ru-RU"/>
        </w:rPr>
      </w:pPr>
      <w:r w:rsidRPr="005D1B99">
        <w:rPr>
          <w:lang w:val="ru-RU"/>
        </w:rPr>
        <w:t xml:space="preserve">В дополнение к товарам </w:t>
      </w:r>
      <w:proofErr w:type="spellStart"/>
      <w:r>
        <w:t>GeneXpert</w:t>
      </w:r>
      <w:proofErr w:type="spellEnd"/>
      <w:r w:rsidRPr="005D1B99">
        <w:rPr>
          <w:lang w:val="ru-RU"/>
        </w:rPr>
        <w:t xml:space="preserve"> (системы </w:t>
      </w:r>
      <w:proofErr w:type="spellStart"/>
      <w:r>
        <w:t>GeneXpert</w:t>
      </w:r>
      <w:proofErr w:type="spellEnd"/>
      <w:r w:rsidRPr="005D1B99">
        <w:rPr>
          <w:lang w:val="ru-RU"/>
        </w:rPr>
        <w:t xml:space="preserve">, включая новую 10-цветную технологию, картриджи </w:t>
      </w:r>
      <w:proofErr w:type="spellStart"/>
      <w:r>
        <w:t>Xpert</w:t>
      </w:r>
      <w:proofErr w:type="spellEnd"/>
      <w:r w:rsidRPr="005D1B99">
        <w:rPr>
          <w:lang w:val="ru-RU"/>
        </w:rPr>
        <w:t xml:space="preserve"> </w:t>
      </w:r>
      <w:r>
        <w:t>MTB</w:t>
      </w:r>
      <w:r w:rsidRPr="005D1B99">
        <w:rPr>
          <w:lang w:val="ru-RU"/>
        </w:rPr>
        <w:t>/</w:t>
      </w:r>
      <w:r>
        <w:t>RIF</w:t>
      </w:r>
      <w:r w:rsidRPr="005D1B99">
        <w:rPr>
          <w:lang w:val="ru-RU"/>
        </w:rPr>
        <w:t xml:space="preserve">, картриджи </w:t>
      </w:r>
      <w:r>
        <w:rPr>
          <w:color w:val="000000" w:themeColor="text1"/>
        </w:rPr>
        <w:t>MTB</w:t>
      </w:r>
      <w:r w:rsidRPr="005D1B99">
        <w:rPr>
          <w:color w:val="000000" w:themeColor="text1"/>
          <w:lang w:val="ru-RU"/>
        </w:rPr>
        <w:t>/</w:t>
      </w:r>
      <w:r>
        <w:rPr>
          <w:color w:val="000000" w:themeColor="text1"/>
        </w:rPr>
        <w:t>XDR</w:t>
      </w:r>
      <w:r w:rsidRPr="005D1B99">
        <w:rPr>
          <w:lang w:val="ru-RU"/>
        </w:rPr>
        <w:t xml:space="preserve"> или картриджи </w:t>
      </w:r>
      <w:r>
        <w:t>MTB</w:t>
      </w:r>
      <w:r w:rsidRPr="005D1B99">
        <w:rPr>
          <w:lang w:val="ru-RU"/>
        </w:rPr>
        <w:t>/</w:t>
      </w:r>
      <w:r>
        <w:t>RIF</w:t>
      </w:r>
      <w:r w:rsidRPr="005D1B99">
        <w:rPr>
          <w:lang w:val="ru-RU"/>
        </w:rPr>
        <w:t xml:space="preserve"> </w:t>
      </w:r>
      <w:r>
        <w:t>Ultra</w:t>
      </w:r>
      <w:r w:rsidRPr="005D1B99">
        <w:rPr>
          <w:lang w:val="ru-RU"/>
        </w:rPr>
        <w:t xml:space="preserve">, калибровочные комплекты и гарантии), централизованные закупки </w:t>
      </w:r>
      <w:r>
        <w:t>TB</w:t>
      </w:r>
      <w:r w:rsidRPr="005D1B99">
        <w:rPr>
          <w:lang w:val="ru-RU"/>
        </w:rPr>
        <w:t xml:space="preserve"> </w:t>
      </w:r>
      <w:r>
        <w:t>REACH</w:t>
      </w:r>
      <w:r w:rsidRPr="005D1B99">
        <w:rPr>
          <w:lang w:val="ru-RU"/>
        </w:rPr>
        <w:t xml:space="preserve"> могут облегчить заказы других изделий, в том числе диагностические тесты или скрининговые инструменты, представленные в каталоге </w:t>
      </w:r>
      <w:r>
        <w:t>GDF</w:t>
      </w:r>
      <w:r w:rsidRPr="005D1B99">
        <w:rPr>
          <w:lang w:val="ru-RU"/>
        </w:rPr>
        <w:t xml:space="preserve">. </w:t>
      </w:r>
    </w:p>
    <w:p w14:paraId="7715BDAA" w14:textId="5AB3FE87" w:rsidR="00AC6E36" w:rsidRPr="005D1B99" w:rsidRDefault="00DE00B4">
      <w:pPr>
        <w:pStyle w:val="ListParagraph"/>
        <w:numPr>
          <w:ilvl w:val="0"/>
          <w:numId w:val="4"/>
        </w:numPr>
        <w:spacing w:after="60" w:line="240" w:lineRule="auto"/>
        <w:ind w:left="1068"/>
        <w:jc w:val="both"/>
        <w:rPr>
          <w:lang w:val="ru-RU"/>
        </w:rPr>
      </w:pPr>
      <w:r w:rsidRPr="005D1B99">
        <w:rPr>
          <w:lang w:val="ru-RU"/>
        </w:rPr>
        <w:t xml:space="preserve">Обратитесь к последнему обновленному </w:t>
      </w:r>
      <w:r>
        <w:fldChar w:fldCharType="begin"/>
      </w:r>
      <w:r>
        <w:instrText>HYPERLINK</w:instrText>
      </w:r>
      <w:r w:rsidRPr="00DE00B4">
        <w:rPr>
          <w:lang w:val="ru-RU"/>
          <w:rPrChange w:id="30" w:author="Akjagul Garajagulova" w:date="2023-11-16T14:52:00Z">
            <w:rPr/>
          </w:rPrChange>
        </w:rPr>
        <w:instrText xml:space="preserve"> "</w:instrText>
      </w:r>
      <w:r>
        <w:instrText>https</w:instrText>
      </w:r>
      <w:r w:rsidRPr="00DE00B4">
        <w:rPr>
          <w:lang w:val="ru-RU"/>
          <w:rPrChange w:id="31" w:author="Akjagul Garajagulova" w:date="2023-11-16T14:52:00Z">
            <w:rPr/>
          </w:rPrChange>
        </w:rPr>
        <w:instrText>://</w:instrText>
      </w:r>
      <w:r>
        <w:instrText>www</w:instrText>
      </w:r>
      <w:r w:rsidRPr="00DE00B4">
        <w:rPr>
          <w:lang w:val="ru-RU"/>
          <w:rPrChange w:id="32" w:author="Akjagul Garajagulova" w:date="2023-11-16T14:52:00Z">
            <w:rPr/>
          </w:rPrChange>
        </w:rPr>
        <w:instrText>.</w:instrText>
      </w:r>
      <w:r>
        <w:instrText>stoptb</w:instrText>
      </w:r>
      <w:r w:rsidRPr="00DE00B4">
        <w:rPr>
          <w:lang w:val="ru-RU"/>
          <w:rPrChange w:id="33" w:author="Akjagul Garajagulova" w:date="2023-11-16T14:52:00Z">
            <w:rPr/>
          </w:rPrChange>
        </w:rPr>
        <w:instrText>.</w:instrText>
      </w:r>
      <w:r>
        <w:instrText>org</w:instrText>
      </w:r>
      <w:r w:rsidRPr="00DE00B4">
        <w:rPr>
          <w:lang w:val="ru-RU"/>
          <w:rPrChange w:id="34" w:author="Akjagul Garajagulova" w:date="2023-11-16T14:52:00Z">
            <w:rPr/>
          </w:rPrChange>
        </w:rPr>
        <w:instrText>/</w:instrText>
      </w:r>
      <w:r>
        <w:instrText>sites</w:instrText>
      </w:r>
      <w:r w:rsidRPr="00DE00B4">
        <w:rPr>
          <w:lang w:val="ru-RU"/>
          <w:rPrChange w:id="35" w:author="Akjagul Garajagulova" w:date="2023-11-16T14:52:00Z">
            <w:rPr/>
          </w:rPrChange>
        </w:rPr>
        <w:instrText>/</w:instrText>
      </w:r>
      <w:r>
        <w:instrText>default</w:instrText>
      </w:r>
      <w:r w:rsidRPr="00DE00B4">
        <w:rPr>
          <w:lang w:val="ru-RU"/>
          <w:rPrChange w:id="36" w:author="Akjagul Garajagulova" w:date="2023-11-16T14:52:00Z">
            <w:rPr/>
          </w:rPrChange>
        </w:rPr>
        <w:instrText>/</w:instrText>
      </w:r>
      <w:r>
        <w:instrText>files</w:instrText>
      </w:r>
      <w:r w:rsidRPr="00DE00B4">
        <w:rPr>
          <w:lang w:val="ru-RU"/>
          <w:rPrChange w:id="37" w:author="Akjagul Garajagulova" w:date="2023-11-16T14:52:00Z">
            <w:rPr/>
          </w:rPrChange>
        </w:rPr>
        <w:instrText>/</w:instrText>
      </w:r>
      <w:r>
        <w:instrText>gdfdiagnosticsmedicaldevotherhealthproductscatalog</w:instrText>
      </w:r>
      <w:r w:rsidRPr="00DE00B4">
        <w:rPr>
          <w:lang w:val="ru-RU"/>
          <w:rPrChange w:id="38" w:author="Akjagul Garajagulova" w:date="2023-11-16T14:52:00Z">
            <w:rPr/>
          </w:rPrChange>
        </w:rPr>
        <w:instrText>_0.</w:instrText>
      </w:r>
      <w:r>
        <w:instrText>pdf</w:instrText>
      </w:r>
      <w:r w:rsidRPr="00DE00B4">
        <w:rPr>
          <w:lang w:val="ru-RU"/>
          <w:rPrChange w:id="39" w:author="Akjagul Garajagulova" w:date="2023-11-16T14:52:00Z">
            <w:rPr/>
          </w:rPrChange>
        </w:rPr>
        <w:instrText>" \</w:instrText>
      </w:r>
      <w:r>
        <w:instrText>h</w:instrText>
      </w:r>
      <w:r>
        <w:fldChar w:fldCharType="separate"/>
      </w:r>
      <w:r w:rsidRPr="005D1B99">
        <w:rPr>
          <w:rStyle w:val="Hyperlink"/>
          <w:lang w:val="ru-RU"/>
        </w:rPr>
        <w:t>каталогу</w:t>
      </w:r>
      <w:r>
        <w:rPr>
          <w:rStyle w:val="Hyperlink"/>
          <w:lang w:val="ru-RU"/>
        </w:rPr>
        <w:fldChar w:fldCharType="end"/>
      </w:r>
      <w:r w:rsidRPr="005D1B99">
        <w:rPr>
          <w:lang w:val="ru-RU"/>
        </w:rPr>
        <w:t xml:space="preserve"> диагностики ГЛФ для определения стоимости продукции и убедитесь, что достаточные транспортные расходы включены в оценки стоимости.</w:t>
      </w:r>
    </w:p>
    <w:p w14:paraId="0DA9337F" w14:textId="52E09EB8" w:rsidR="00AC6E36" w:rsidRPr="005D1B99" w:rsidRDefault="00DE00B4">
      <w:pPr>
        <w:pStyle w:val="ListParagraph"/>
        <w:numPr>
          <w:ilvl w:val="0"/>
          <w:numId w:val="4"/>
        </w:numPr>
        <w:spacing w:after="60" w:line="240" w:lineRule="auto"/>
        <w:ind w:left="1068"/>
        <w:jc w:val="both"/>
        <w:rPr>
          <w:lang w:val="ru-RU"/>
        </w:rPr>
      </w:pPr>
      <w:r w:rsidRPr="005D1B99">
        <w:rPr>
          <w:lang w:val="ru-RU"/>
        </w:rPr>
        <w:t xml:space="preserve">По умолчанию термин «Инкотермс» заказа </w:t>
      </w:r>
      <w:r>
        <w:t>TB</w:t>
      </w:r>
      <w:r w:rsidRPr="005D1B99">
        <w:rPr>
          <w:lang w:val="ru-RU"/>
        </w:rPr>
        <w:t xml:space="preserve"> </w:t>
      </w:r>
      <w:r>
        <w:t>REACH</w:t>
      </w:r>
      <w:r w:rsidRPr="005D1B99">
        <w:rPr>
          <w:lang w:val="ru-RU"/>
        </w:rPr>
        <w:t xml:space="preserve"> — </w:t>
      </w:r>
      <w:r>
        <w:t>CIP</w:t>
      </w:r>
      <w:r w:rsidRPr="005D1B99">
        <w:rPr>
          <w:lang w:val="ru-RU"/>
        </w:rPr>
        <w:t xml:space="preserve">, и, как таковые, </w:t>
      </w:r>
      <w:r w:rsidRPr="005D1B99">
        <w:rPr>
          <w:b/>
          <w:lang w:val="ru-RU"/>
        </w:rPr>
        <w:t xml:space="preserve">расходы, связанные с импортом, таможней и внутренней перевозкой оборудования и материалов, должны быть указаны в дополнение к стоимости продукта и доставки. </w:t>
      </w:r>
    </w:p>
    <w:p w14:paraId="70270DFF" w14:textId="29541EAF" w:rsidR="00AC6E36" w:rsidRPr="005D1B99" w:rsidRDefault="00AC6E36">
      <w:pPr>
        <w:pStyle w:val="ListParagraph"/>
        <w:spacing w:after="60" w:line="240" w:lineRule="auto"/>
        <w:jc w:val="both"/>
        <w:rPr>
          <w:lang w:val="ru-RU"/>
        </w:rPr>
      </w:pPr>
    </w:p>
    <w:p w14:paraId="740307AB" w14:textId="2A51F368" w:rsidR="00AC6E36" w:rsidRPr="005D1B99" w:rsidRDefault="00DE00B4">
      <w:pPr>
        <w:pStyle w:val="P68B1DB1-Normal3"/>
        <w:spacing w:after="60" w:line="240" w:lineRule="auto"/>
        <w:jc w:val="both"/>
        <w:rPr>
          <w:lang w:val="ru-RU"/>
        </w:rPr>
      </w:pPr>
      <w:r w:rsidRPr="005D1B99">
        <w:rPr>
          <w:lang w:val="ru-RU"/>
        </w:rPr>
        <w:t>Бюджетная категория 5 – Закупка медицинских изделий (за исключением изделий категории 4) *</w:t>
      </w:r>
    </w:p>
    <w:p w14:paraId="525A1AEF" w14:textId="67D818DC" w:rsidR="00AC6E36" w:rsidRPr="005D1B99" w:rsidRDefault="00DE00B4">
      <w:pPr>
        <w:pStyle w:val="ListParagraph"/>
        <w:numPr>
          <w:ilvl w:val="0"/>
          <w:numId w:val="3"/>
        </w:numPr>
        <w:spacing w:after="60" w:line="240" w:lineRule="auto"/>
        <w:jc w:val="both"/>
        <w:rPr>
          <w:b/>
          <w:lang w:val="ru-RU"/>
        </w:rPr>
      </w:pPr>
      <w:r w:rsidRPr="005D1B99">
        <w:rPr>
          <w:lang w:val="ru-RU"/>
        </w:rPr>
        <w:t>Медицинские расходы включают любые расходы, связанные с медицинским оборудованием и предметами снабжения.</w:t>
      </w:r>
    </w:p>
    <w:p w14:paraId="052B6405" w14:textId="6831AC6B" w:rsidR="00AC6E36" w:rsidRPr="005D1B99" w:rsidRDefault="00DE00B4">
      <w:pPr>
        <w:pStyle w:val="ListParagraph"/>
        <w:numPr>
          <w:ilvl w:val="0"/>
          <w:numId w:val="3"/>
        </w:numPr>
        <w:spacing w:after="60" w:line="240" w:lineRule="auto"/>
        <w:jc w:val="both"/>
        <w:rPr>
          <w:b/>
          <w:lang w:val="ru-RU"/>
        </w:rPr>
      </w:pPr>
      <w:r w:rsidRPr="005D1B99">
        <w:rPr>
          <w:lang w:val="ru-RU"/>
        </w:rPr>
        <w:t>Они должны включать все расходы, связанные с ввозом, таможенной очисткой, перевозкой медицинского оборудования и предметов снабжения.</w:t>
      </w:r>
    </w:p>
    <w:p w14:paraId="089F1BCC" w14:textId="3FF75425" w:rsidR="00AC6E36" w:rsidRPr="005D1B99" w:rsidRDefault="00DE00B4">
      <w:pPr>
        <w:pStyle w:val="ListParagraph"/>
        <w:numPr>
          <w:ilvl w:val="0"/>
          <w:numId w:val="3"/>
        </w:numPr>
        <w:spacing w:after="60" w:line="240" w:lineRule="auto"/>
        <w:jc w:val="both"/>
        <w:rPr>
          <w:b/>
          <w:lang w:val="ru-RU"/>
        </w:rPr>
      </w:pPr>
      <w:r w:rsidRPr="005D1B99">
        <w:rPr>
          <w:lang w:val="ru-RU"/>
        </w:rPr>
        <w:t xml:space="preserve">Обратите внимание, что </w:t>
      </w:r>
      <w:r w:rsidRPr="005D1B99">
        <w:rPr>
          <w:b/>
          <w:lang w:val="ru-RU"/>
        </w:rPr>
        <w:t xml:space="preserve">грантовое финансирование </w:t>
      </w:r>
      <w:r>
        <w:rPr>
          <w:b/>
        </w:rPr>
        <w:t>TB</w:t>
      </w:r>
      <w:r w:rsidRPr="005D1B99">
        <w:rPr>
          <w:b/>
          <w:lang w:val="ru-RU"/>
        </w:rPr>
        <w:t xml:space="preserve"> </w:t>
      </w:r>
      <w:r>
        <w:rPr>
          <w:b/>
        </w:rPr>
        <w:t>REACH</w:t>
      </w:r>
      <w:r w:rsidRPr="005D1B99">
        <w:rPr>
          <w:b/>
          <w:lang w:val="ru-RU"/>
        </w:rPr>
        <w:t xml:space="preserve"> не должно использоваться для </w:t>
      </w:r>
      <w:r w:rsidRPr="005D1B99">
        <w:rPr>
          <w:rStyle w:val="findhit"/>
          <w:rFonts w:ascii="Calibri" w:hAnsi="Calibri" w:cs="Calibri"/>
          <w:b/>
          <w:color w:val="000000"/>
          <w:lang w:val="ru-RU"/>
        </w:rPr>
        <w:t>диагностики</w:t>
      </w:r>
      <w:r w:rsidRPr="005D1B99">
        <w:rPr>
          <w:rStyle w:val="normaltextrun"/>
          <w:rFonts w:ascii="Calibri" w:hAnsi="Calibri" w:cs="Calibri"/>
          <w:b/>
          <w:color w:val="000000"/>
          <w:shd w:val="clear" w:color="auto" w:fill="FFFFFF"/>
          <w:lang w:val="ru-RU"/>
        </w:rPr>
        <w:t xml:space="preserve"> и/или поддержки лечения других заболеваний</w:t>
      </w:r>
      <w:r w:rsidRPr="005D1B99">
        <w:rPr>
          <w:lang w:val="ru-RU"/>
        </w:rPr>
        <w:t>,</w:t>
      </w:r>
      <w:r w:rsidRPr="005D1B99">
        <w:rPr>
          <w:rStyle w:val="normaltextrun"/>
          <w:rFonts w:ascii="Calibri" w:hAnsi="Calibri" w:cs="Calibri"/>
          <w:color w:val="000000"/>
          <w:shd w:val="clear" w:color="auto" w:fill="FFFFFF"/>
          <w:lang w:val="ru-RU"/>
        </w:rPr>
        <w:t xml:space="preserve"> и заявителям рекомендуется обращаться за софинансированием к другим партнерам, участвующим в деятельности по комплексному предоставлению услуг.</w:t>
      </w:r>
    </w:p>
    <w:p w14:paraId="2A574011" w14:textId="77777777" w:rsidR="00AC6E36" w:rsidRPr="005D1B99" w:rsidRDefault="00AC6E36">
      <w:pPr>
        <w:pStyle w:val="ListParagraph"/>
        <w:spacing w:after="60" w:line="240" w:lineRule="auto"/>
        <w:jc w:val="both"/>
        <w:rPr>
          <w:b/>
          <w:lang w:val="ru-RU"/>
        </w:rPr>
      </w:pPr>
    </w:p>
    <w:p w14:paraId="4733CBE1" w14:textId="45101BF1" w:rsidR="00AC6E36" w:rsidRPr="005D1B99" w:rsidRDefault="00DE00B4">
      <w:pPr>
        <w:pStyle w:val="P68B1DB1-Normal3"/>
        <w:spacing w:after="60" w:line="240" w:lineRule="auto"/>
        <w:jc w:val="both"/>
        <w:rPr>
          <w:lang w:val="ru-RU"/>
        </w:rPr>
      </w:pPr>
      <w:r w:rsidRPr="005D1B99">
        <w:rPr>
          <w:lang w:val="ru-RU"/>
        </w:rPr>
        <w:t>Бюджетная категория 6 – Закупки немедицинских товаров*</w:t>
      </w:r>
    </w:p>
    <w:p w14:paraId="0FD4036F" w14:textId="1FA08189" w:rsidR="00AC6E36" w:rsidRPr="005D1B99" w:rsidRDefault="00DE00B4">
      <w:pPr>
        <w:pStyle w:val="ListParagraph"/>
        <w:numPr>
          <w:ilvl w:val="0"/>
          <w:numId w:val="4"/>
        </w:numPr>
        <w:spacing w:after="60" w:line="240" w:lineRule="auto"/>
        <w:jc w:val="both"/>
        <w:rPr>
          <w:lang w:val="ru-RU"/>
        </w:rPr>
      </w:pPr>
      <w:r w:rsidRPr="005D1B99">
        <w:rPr>
          <w:lang w:val="ru-RU"/>
        </w:rPr>
        <w:lastRenderedPageBreak/>
        <w:t>Статья «Закупка немедицинских товаров» включает любые расходы на товары, не относящиеся к медицинскому оборудованию, такие как компьютеры, мобильные телефоны, планшеты и т.д. Эти расходы не должны включаться в бюджетные категории «Мероприятия» или «ИТ/коммуникации».</w:t>
      </w:r>
    </w:p>
    <w:p w14:paraId="4190AC39" w14:textId="59DBA027" w:rsidR="00AC6E36" w:rsidRPr="005D1B99" w:rsidRDefault="00DE00B4">
      <w:pPr>
        <w:pStyle w:val="P68B1DB1-ListParagraph5"/>
        <w:numPr>
          <w:ilvl w:val="0"/>
          <w:numId w:val="4"/>
        </w:numPr>
        <w:spacing w:after="60" w:line="240" w:lineRule="auto"/>
        <w:jc w:val="both"/>
        <w:rPr>
          <w:lang w:val="ru-RU"/>
        </w:rPr>
      </w:pPr>
      <w:r w:rsidRPr="005D1B99">
        <w:rPr>
          <w:lang w:val="ru-RU"/>
        </w:rPr>
        <w:t>Расходы по этой статье включают любые расходы, связанные с импортом, таможенной очисткой и внутренней перевозкой такого оборудования и материалов.</w:t>
      </w:r>
    </w:p>
    <w:p w14:paraId="599BD71A" w14:textId="4DE3E528" w:rsidR="00AC6E36" w:rsidRPr="005D1B99" w:rsidRDefault="00DE00B4">
      <w:pPr>
        <w:pStyle w:val="ListParagraph"/>
        <w:numPr>
          <w:ilvl w:val="0"/>
          <w:numId w:val="4"/>
        </w:numPr>
        <w:spacing w:after="60" w:line="240" w:lineRule="auto"/>
        <w:jc w:val="both"/>
        <w:rPr>
          <w:lang w:val="ru-RU"/>
        </w:rPr>
      </w:pPr>
      <w:r>
        <w:t>TB</w:t>
      </w:r>
      <w:r w:rsidRPr="005D1B99">
        <w:rPr>
          <w:lang w:val="ru-RU"/>
        </w:rPr>
        <w:t xml:space="preserve"> </w:t>
      </w:r>
      <w:r>
        <w:t>REACH</w:t>
      </w:r>
      <w:r w:rsidRPr="005D1B99">
        <w:rPr>
          <w:lang w:val="ru-RU"/>
        </w:rPr>
        <w:t xml:space="preserve"> настоятельно предлагает не включать закупку транспортных средств в предложения. Если они все же будут включены, это должно быть четко обосновано.</w:t>
      </w:r>
    </w:p>
    <w:p w14:paraId="6896F6EB" w14:textId="77777777" w:rsidR="00AC6E36" w:rsidRPr="005D1B99" w:rsidRDefault="00AC6E36">
      <w:pPr>
        <w:pStyle w:val="ListParagraph"/>
        <w:spacing w:after="60" w:line="240" w:lineRule="auto"/>
        <w:jc w:val="both"/>
        <w:rPr>
          <w:lang w:val="ru-RU"/>
        </w:rPr>
      </w:pPr>
    </w:p>
    <w:p w14:paraId="31EC1039" w14:textId="61CED739" w:rsidR="00AC6E36" w:rsidRDefault="00DE00B4">
      <w:pPr>
        <w:pStyle w:val="P68B1DB1-Normal3"/>
        <w:spacing w:after="0" w:line="240" w:lineRule="auto"/>
        <w:jc w:val="both"/>
      </w:pPr>
      <w:proofErr w:type="spellStart"/>
      <w:r>
        <w:t>Бюджетная</w:t>
      </w:r>
      <w:proofErr w:type="spellEnd"/>
      <w:r>
        <w:t xml:space="preserve"> </w:t>
      </w:r>
      <w:proofErr w:type="spellStart"/>
      <w:r>
        <w:t>категория</w:t>
      </w:r>
      <w:proofErr w:type="spellEnd"/>
      <w:r>
        <w:t xml:space="preserve"> 7 - ИТ/</w:t>
      </w:r>
      <w:proofErr w:type="spellStart"/>
      <w:r>
        <w:t>коммуникации</w:t>
      </w:r>
      <w:proofErr w:type="spellEnd"/>
    </w:p>
    <w:p w14:paraId="48371E4B" w14:textId="07DDEF90" w:rsidR="00AC6E36" w:rsidRPr="005D1B99" w:rsidRDefault="00DE00B4">
      <w:pPr>
        <w:pStyle w:val="ListParagraph"/>
        <w:numPr>
          <w:ilvl w:val="0"/>
          <w:numId w:val="2"/>
        </w:numPr>
        <w:spacing w:after="0" w:line="240" w:lineRule="auto"/>
        <w:jc w:val="both"/>
        <w:rPr>
          <w:lang w:val="ru-RU"/>
        </w:rPr>
      </w:pPr>
      <w:r w:rsidRPr="005D1B99">
        <w:rPr>
          <w:lang w:val="ru-RU"/>
        </w:rPr>
        <w:t xml:space="preserve">Эта бюджетная статья должна включать все расходы, связанные с </w:t>
      </w:r>
      <w:r w:rsidRPr="005D1B99">
        <w:rPr>
          <w:i/>
          <w:lang w:val="ru-RU"/>
        </w:rPr>
        <w:t>информационными технологиями (ИТ).</w:t>
      </w:r>
      <w:r w:rsidRPr="005D1B99">
        <w:rPr>
          <w:lang w:val="ru-RU"/>
        </w:rPr>
        <w:t xml:space="preserve"> Может включать облако, услуги хостинга данных, доступ к сети, серверы, программное обеспечение и т. д.</w:t>
      </w:r>
    </w:p>
    <w:p w14:paraId="0B7B0667" w14:textId="6CF54E8E" w:rsidR="00AC6E36" w:rsidRPr="005D1B99" w:rsidRDefault="00DE00B4">
      <w:pPr>
        <w:pStyle w:val="ListParagraph"/>
        <w:numPr>
          <w:ilvl w:val="0"/>
          <w:numId w:val="2"/>
        </w:numPr>
        <w:spacing w:after="0" w:line="240" w:lineRule="auto"/>
        <w:jc w:val="both"/>
        <w:rPr>
          <w:lang w:val="ru-RU"/>
        </w:rPr>
      </w:pPr>
      <w:r w:rsidRPr="005D1B99">
        <w:rPr>
          <w:lang w:val="ru-RU"/>
        </w:rPr>
        <w:t>Сюда же можно включить небольшие закупки для информационного сопровождения (наклейки, ручки, футболки и т.д.).</w:t>
      </w:r>
    </w:p>
    <w:p w14:paraId="034EDA10" w14:textId="288274E5" w:rsidR="00AC6E36" w:rsidRPr="005D1B99" w:rsidRDefault="00AC6E36">
      <w:pPr>
        <w:pStyle w:val="ListParagraph"/>
        <w:spacing w:after="60" w:line="240" w:lineRule="auto"/>
        <w:jc w:val="both"/>
        <w:rPr>
          <w:lang w:val="ru-RU"/>
        </w:rPr>
      </w:pPr>
    </w:p>
    <w:p w14:paraId="3F93FC99" w14:textId="031059C1" w:rsidR="00AC6E36" w:rsidRPr="005D1B99" w:rsidRDefault="00DE00B4">
      <w:pPr>
        <w:pStyle w:val="P68B1DB1-Normal3"/>
        <w:spacing w:after="0" w:line="240" w:lineRule="auto"/>
        <w:rPr>
          <w:lang w:val="ru-RU"/>
        </w:rPr>
      </w:pPr>
      <w:r w:rsidRPr="005D1B99">
        <w:rPr>
          <w:lang w:val="ru-RU"/>
        </w:rPr>
        <w:t>Бюджетная категория 8 – Прямая поддержка программы (не более 12 % от общего бюджета)</w:t>
      </w:r>
    </w:p>
    <w:p w14:paraId="42BD742F" w14:textId="05C8FCE7" w:rsidR="00AC6E36" w:rsidRPr="005D1B99" w:rsidRDefault="00DE00B4">
      <w:pPr>
        <w:numPr>
          <w:ilvl w:val="0"/>
          <w:numId w:val="6"/>
        </w:numPr>
        <w:spacing w:after="60" w:line="240" w:lineRule="auto"/>
        <w:ind w:left="851" w:hanging="283"/>
        <w:jc w:val="both"/>
        <w:rPr>
          <w:lang w:val="ru-RU"/>
        </w:rPr>
      </w:pPr>
      <w:r w:rsidRPr="005D1B99">
        <w:rPr>
          <w:lang w:val="ru-RU"/>
        </w:rPr>
        <w:t>Расходы на прямую поддержку программы (накладные) не могут превышать 12 % от общего бюджета гранта.</w:t>
      </w:r>
    </w:p>
    <w:p w14:paraId="0F9544CF" w14:textId="6C62E870" w:rsidR="00AC6E36" w:rsidRPr="005D1B99" w:rsidRDefault="00DE00B4">
      <w:pPr>
        <w:numPr>
          <w:ilvl w:val="1"/>
          <w:numId w:val="6"/>
        </w:numPr>
        <w:spacing w:after="60" w:line="240" w:lineRule="auto"/>
        <w:ind w:left="1276" w:hanging="283"/>
        <w:jc w:val="both"/>
        <w:rPr>
          <w:lang w:val="ru-RU"/>
        </w:rPr>
      </w:pPr>
      <w:r w:rsidRPr="005D1B99">
        <w:rPr>
          <w:lang w:val="ru-RU"/>
        </w:rPr>
        <w:t xml:space="preserve">Если в вашем проекте предусмотрены какие-либо выплаты субполучателям, суммарные прямые расходы на поддержку программы основного получателя и субполучателей не могут превышать 12 %. Таким образом, </w:t>
      </w:r>
      <w:r>
        <w:t>TB</w:t>
      </w:r>
      <w:r w:rsidRPr="005D1B99">
        <w:rPr>
          <w:lang w:val="ru-RU"/>
        </w:rPr>
        <w:t xml:space="preserve"> </w:t>
      </w:r>
      <w:r>
        <w:t>REACH</w:t>
      </w:r>
      <w:r w:rsidRPr="005D1B99">
        <w:rPr>
          <w:lang w:val="ru-RU"/>
        </w:rPr>
        <w:t xml:space="preserve"> не позволяет основному получателю забрать из бюджета 12 % прямых затрат на поддержку программы, а затем субполучателю сделать то же самое, поскольку это будет означать, что общие прямые затраты на поддержку программы значительно превысят лимит в 12 % после объединения.</w:t>
      </w:r>
    </w:p>
    <w:p w14:paraId="3627505F" w14:textId="1C0ADB2D" w:rsidR="00AC6E36" w:rsidRPr="005D1B99" w:rsidRDefault="00DE00B4">
      <w:pPr>
        <w:pStyle w:val="P68B1DB1-Normal4"/>
        <w:numPr>
          <w:ilvl w:val="0"/>
          <w:numId w:val="6"/>
        </w:numPr>
        <w:spacing w:after="60" w:line="240" w:lineRule="auto"/>
        <w:ind w:left="851" w:hanging="284"/>
        <w:jc w:val="both"/>
        <w:rPr>
          <w:lang w:val="ru-RU"/>
        </w:rPr>
      </w:pPr>
      <w:r w:rsidRPr="005D1B99">
        <w:rPr>
          <w:lang w:val="ru-RU"/>
        </w:rPr>
        <w:t xml:space="preserve">Этот лимит расходов был запрошен учреждениями-донорами, которые финансируют инициативу </w:t>
      </w:r>
      <w:r>
        <w:t>TB</w:t>
      </w:r>
      <w:r w:rsidRPr="005D1B99">
        <w:rPr>
          <w:lang w:val="ru-RU"/>
        </w:rPr>
        <w:t xml:space="preserve"> </w:t>
      </w:r>
      <w:r>
        <w:t>REACH</w:t>
      </w:r>
      <w:r w:rsidRPr="005D1B99">
        <w:rPr>
          <w:lang w:val="ru-RU"/>
        </w:rPr>
        <w:t>,</w:t>
      </w:r>
      <w:r w:rsidRPr="005D1B99">
        <w:rPr>
          <w:b/>
          <w:u w:val="single"/>
          <w:lang w:val="ru-RU"/>
        </w:rPr>
        <w:t xml:space="preserve"> и они категорически против превышения этого лимита</w:t>
      </w:r>
      <w:r w:rsidRPr="005D1B99">
        <w:rPr>
          <w:lang w:val="ru-RU"/>
        </w:rPr>
        <w:t>.</w:t>
      </w:r>
    </w:p>
    <w:p w14:paraId="442276F3" w14:textId="67870F6F" w:rsidR="00AC6E36" w:rsidRPr="005D1B99" w:rsidRDefault="00DE00B4">
      <w:pPr>
        <w:numPr>
          <w:ilvl w:val="0"/>
          <w:numId w:val="6"/>
        </w:numPr>
        <w:spacing w:after="0" w:line="240" w:lineRule="auto"/>
        <w:ind w:left="851" w:hanging="283"/>
        <w:jc w:val="both"/>
        <w:rPr>
          <w:b/>
          <w:lang w:val="ru-RU"/>
        </w:rPr>
      </w:pPr>
      <w:r w:rsidRPr="005D1B99">
        <w:rPr>
          <w:lang w:val="ru-RU"/>
        </w:rPr>
        <w:t>Прямые расходы на поддержку программы включают любые косвенные расходы, которые не связаны с прямой оплатой рабочей силы, материалов, мероприятий и т. д. Приемлемыми расходами являются коммунальные услуги офисам, включая арендную плату, расходы, связанные с безопасностью, гонорар за аудит (см. ниже), банковские комиссии и т. д.</w:t>
      </w:r>
    </w:p>
    <w:p w14:paraId="21E261E4" w14:textId="77777777" w:rsidR="00AC6E36" w:rsidRPr="005D1B99" w:rsidRDefault="00DE00B4">
      <w:pPr>
        <w:pStyle w:val="P68B1DB1-Normal6"/>
        <w:numPr>
          <w:ilvl w:val="0"/>
          <w:numId w:val="6"/>
        </w:numPr>
        <w:spacing w:after="0" w:line="240" w:lineRule="auto"/>
        <w:ind w:left="851" w:hanging="283"/>
        <w:jc w:val="both"/>
        <w:rPr>
          <w:lang w:val="ru-RU"/>
        </w:rPr>
      </w:pPr>
      <w:r w:rsidRPr="005D1B99">
        <w:rPr>
          <w:lang w:val="ru-RU"/>
        </w:rPr>
        <w:t>Финансирование не может использоваться для создания новых офисов или ремонта существующих.</w:t>
      </w:r>
    </w:p>
    <w:p w14:paraId="4A605CCE" w14:textId="254FEE99" w:rsidR="00AC6E36" w:rsidRPr="005D1B99" w:rsidRDefault="00DE00B4">
      <w:pPr>
        <w:pStyle w:val="P68B1DB1-Normal7"/>
        <w:numPr>
          <w:ilvl w:val="0"/>
          <w:numId w:val="6"/>
        </w:numPr>
        <w:spacing w:after="60" w:line="240" w:lineRule="auto"/>
        <w:ind w:left="851" w:hanging="283"/>
        <w:jc w:val="both"/>
        <w:rPr>
          <w:lang w:val="ru-RU"/>
        </w:rPr>
      </w:pPr>
      <w:r w:rsidRPr="005D1B99">
        <w:rPr>
          <w:lang w:val="ru-RU"/>
        </w:rPr>
        <w:t xml:space="preserve">Грантополучатели </w:t>
      </w:r>
      <w:r>
        <w:t>TB</w:t>
      </w:r>
      <w:r w:rsidRPr="005D1B99">
        <w:rPr>
          <w:lang w:val="ru-RU"/>
        </w:rPr>
        <w:t xml:space="preserve"> </w:t>
      </w:r>
      <w:r>
        <w:t>REACH</w:t>
      </w:r>
      <w:r w:rsidRPr="005D1B99">
        <w:rPr>
          <w:lang w:val="ru-RU"/>
        </w:rPr>
        <w:t xml:space="preserve"> должны будут предоставить заверенный аудиторский отчет в конце периода гранта, который является одним из результатов, необходимых для окончательной выплаты средств гранта. Потенциальные грантополучатели должны заложить расходы на аудит в эту статью бюджета. </w:t>
      </w:r>
    </w:p>
    <w:p w14:paraId="0300BB91" w14:textId="7D4DB52C" w:rsidR="00AC6E36" w:rsidRPr="005D1B99" w:rsidRDefault="00AC6E36">
      <w:pPr>
        <w:spacing w:after="0" w:line="240" w:lineRule="auto"/>
        <w:rPr>
          <w:lang w:val="ru-RU"/>
        </w:rPr>
      </w:pPr>
    </w:p>
    <w:p w14:paraId="112812F0" w14:textId="704EEA3D" w:rsidR="00AC6E36" w:rsidRPr="005D1B99" w:rsidRDefault="00AC6E36">
      <w:pPr>
        <w:spacing w:after="0" w:line="240" w:lineRule="auto"/>
        <w:rPr>
          <w:u w:val="single"/>
          <w:lang w:val="ru-RU"/>
        </w:rPr>
      </w:pPr>
    </w:p>
    <w:p w14:paraId="257E4F6D" w14:textId="5BC06EF0" w:rsidR="00AC6E36" w:rsidRPr="005D1B99" w:rsidRDefault="00DE00B4">
      <w:pPr>
        <w:pStyle w:val="P68B1DB1-Normal3"/>
        <w:spacing w:after="0" w:line="240" w:lineRule="auto"/>
        <w:rPr>
          <w:lang w:val="ru-RU"/>
        </w:rPr>
      </w:pPr>
      <w:r w:rsidRPr="005D1B99">
        <w:rPr>
          <w:lang w:val="ru-RU"/>
        </w:rPr>
        <w:t>Бюджетная категория 9 – исследования по вопросам внедрения (максимум 10 % от общего бюджета)</w:t>
      </w:r>
    </w:p>
    <w:p w14:paraId="736321DF" w14:textId="505AA0C2" w:rsidR="00AC6E36" w:rsidRPr="005D1B99" w:rsidRDefault="00AC6E36">
      <w:pPr>
        <w:spacing w:after="0" w:line="240" w:lineRule="auto"/>
        <w:rPr>
          <w:lang w:val="ru-RU"/>
        </w:rPr>
      </w:pPr>
    </w:p>
    <w:p w14:paraId="2191AA0A" w14:textId="63205AA1" w:rsidR="00AC6E36" w:rsidRPr="005D1B99" w:rsidRDefault="00DE00B4">
      <w:pPr>
        <w:pStyle w:val="P68B1DB1-ListParagraph8"/>
        <w:numPr>
          <w:ilvl w:val="0"/>
          <w:numId w:val="42"/>
        </w:numPr>
        <w:spacing w:after="60" w:line="240" w:lineRule="auto"/>
        <w:ind w:left="851" w:hanging="294"/>
        <w:jc w:val="both"/>
        <w:rPr>
          <w:lang w:val="ru-RU"/>
        </w:rPr>
      </w:pPr>
      <w:r w:rsidRPr="005D1B99">
        <w:rPr>
          <w:lang w:val="ru-RU"/>
        </w:rPr>
        <w:t xml:space="preserve">Исследования по внедрению являются ключевым компонентом проектов </w:t>
      </w:r>
      <w:r>
        <w:t>TB</w:t>
      </w:r>
      <w:r w:rsidRPr="005D1B99">
        <w:rPr>
          <w:lang w:val="ru-RU"/>
        </w:rPr>
        <w:t xml:space="preserve"> </w:t>
      </w:r>
      <w:r>
        <w:t>REACH</w:t>
      </w:r>
      <w:r w:rsidRPr="005D1B99">
        <w:rPr>
          <w:lang w:val="ru-RU"/>
        </w:rPr>
        <w:t>, однако гранты не предназначены для поддержки научных исследований. Расходы на исследования по вопросам внедрения не могут превышать 10 % от общего запрошенного бюджета.</w:t>
      </w:r>
    </w:p>
    <w:p w14:paraId="5EDE8D76" w14:textId="364D6405" w:rsidR="00AC6E36" w:rsidRPr="005D1B99" w:rsidRDefault="00DE00B4">
      <w:pPr>
        <w:pStyle w:val="P68B1DB1-ListParagraph8"/>
        <w:numPr>
          <w:ilvl w:val="0"/>
          <w:numId w:val="42"/>
        </w:numPr>
        <w:spacing w:line="240" w:lineRule="auto"/>
        <w:ind w:left="851" w:hanging="294"/>
        <w:jc w:val="both"/>
        <w:rPr>
          <w:lang w:val="ru-RU"/>
        </w:rPr>
      </w:pPr>
      <w:r w:rsidRPr="005D1B99">
        <w:rPr>
          <w:lang w:val="ru-RU"/>
        </w:rPr>
        <w:t>Эта бюджетная категория может использоваться для поддержки самостоятельных исследований по вопросам внедрения или для поддержки дальнейшего анализа и распространения результатов мероприятий, выполненных в рамках проекта.</w:t>
      </w:r>
    </w:p>
    <w:p w14:paraId="16245B30" w14:textId="634FF1D8" w:rsidR="00AC6E36" w:rsidRPr="005D1B99" w:rsidRDefault="00AC6E36">
      <w:pPr>
        <w:spacing w:after="0" w:line="240" w:lineRule="auto"/>
        <w:rPr>
          <w:lang w:val="ru-RU"/>
        </w:rPr>
      </w:pPr>
    </w:p>
    <w:p w14:paraId="19CC14B8" w14:textId="249CD3A5" w:rsidR="00AC6E36" w:rsidRPr="005D1B99" w:rsidRDefault="00DE00B4">
      <w:pPr>
        <w:pStyle w:val="P68B1DB1-Normal3"/>
        <w:spacing w:after="60" w:line="240" w:lineRule="auto"/>
        <w:rPr>
          <w:lang w:val="ru-RU"/>
        </w:rPr>
      </w:pPr>
      <w:r w:rsidRPr="005D1B99">
        <w:rPr>
          <w:lang w:val="ru-RU"/>
        </w:rPr>
        <w:lastRenderedPageBreak/>
        <w:t>Категория бюджета 10 – внешний контроль и оценка (средства, удерживаемые у источника)</w:t>
      </w:r>
    </w:p>
    <w:p w14:paraId="39CD787E" w14:textId="630F0EA5" w:rsidR="00AC6E36" w:rsidRPr="005D1B99" w:rsidRDefault="00DE00B4">
      <w:pPr>
        <w:numPr>
          <w:ilvl w:val="0"/>
          <w:numId w:val="8"/>
        </w:numPr>
        <w:spacing w:after="60" w:line="240" w:lineRule="auto"/>
        <w:ind w:left="851" w:hanging="294"/>
        <w:rPr>
          <w:lang w:val="ru-RU"/>
        </w:rPr>
      </w:pPr>
      <w:r>
        <w:t>TB</w:t>
      </w:r>
      <w:r w:rsidRPr="005D1B99">
        <w:rPr>
          <w:lang w:val="ru-RU"/>
        </w:rPr>
        <w:t xml:space="preserve"> </w:t>
      </w:r>
      <w:r>
        <w:t>REACH</w:t>
      </w:r>
      <w:r w:rsidRPr="005D1B99">
        <w:rPr>
          <w:lang w:val="ru-RU"/>
        </w:rPr>
        <w:t xml:space="preserve"> будет </w:t>
      </w:r>
      <w:r w:rsidRPr="005D1B99">
        <w:rPr>
          <w:b/>
          <w:lang w:val="ru-RU"/>
        </w:rPr>
        <w:t xml:space="preserve">удерживать эти средства у </w:t>
      </w:r>
      <w:proofErr w:type="gramStart"/>
      <w:r w:rsidRPr="005D1B99">
        <w:rPr>
          <w:b/>
          <w:lang w:val="ru-RU"/>
        </w:rPr>
        <w:t xml:space="preserve">источника </w:t>
      </w:r>
      <w:r w:rsidRPr="005D1B99">
        <w:rPr>
          <w:lang w:val="ru-RU"/>
        </w:rPr>
        <w:t xml:space="preserve"> (</w:t>
      </w:r>
      <w:proofErr w:type="gramEnd"/>
      <w:r w:rsidRPr="005D1B99">
        <w:rPr>
          <w:lang w:val="ru-RU"/>
        </w:rPr>
        <w:t>Партнерство «Остановить ТБ»/УОП ООН) и будет напрямую закупать услуги внешнего мониторинга и оценки (МиО) от имени всех грантополучателей 11-го раунда.</w:t>
      </w:r>
    </w:p>
    <w:p w14:paraId="24313E5A" w14:textId="65132011" w:rsidR="00AC6E36" w:rsidRPr="005D1B99" w:rsidRDefault="00DE00B4">
      <w:pPr>
        <w:numPr>
          <w:ilvl w:val="0"/>
          <w:numId w:val="8"/>
        </w:numPr>
        <w:spacing w:after="60" w:line="240" w:lineRule="auto"/>
        <w:ind w:left="851" w:hanging="294"/>
        <w:rPr>
          <w:lang w:val="ru-RU"/>
        </w:rPr>
      </w:pPr>
      <w:r w:rsidRPr="005D1B99">
        <w:rPr>
          <w:lang w:val="ru-RU"/>
        </w:rPr>
        <w:t>Бюджет на поддержку МиО установлен в размере 35 000 долларов США.</w:t>
      </w:r>
    </w:p>
    <w:p w14:paraId="1E7A79B0" w14:textId="3916169E" w:rsidR="00AC6E36" w:rsidRPr="005D1B99" w:rsidRDefault="00AC6E36">
      <w:pPr>
        <w:spacing w:after="60" w:line="240" w:lineRule="auto"/>
        <w:ind w:left="197"/>
        <w:rPr>
          <w:lang w:val="ru-RU"/>
        </w:rPr>
      </w:pPr>
    </w:p>
    <w:p w14:paraId="7E07F4A1" w14:textId="13137C33" w:rsidR="00AC6E36" w:rsidRPr="005D1B99" w:rsidRDefault="00DE00B4">
      <w:pPr>
        <w:spacing w:after="0" w:line="240" w:lineRule="auto"/>
        <w:jc w:val="both"/>
        <w:rPr>
          <w:lang w:val="ru-RU"/>
        </w:rPr>
      </w:pPr>
      <w:r w:rsidRPr="005D1B99">
        <w:rPr>
          <w:b/>
          <w:lang w:val="ru-RU"/>
        </w:rPr>
        <w:t>*Примечание</w:t>
      </w:r>
      <w:r w:rsidRPr="005D1B99">
        <w:rPr>
          <w:lang w:val="ru-RU"/>
        </w:rPr>
        <w:t xml:space="preserve">. Для регистрации покупки предметов со стоимостью 500 долларов США или более грантополучатель должен вести журнал со всеми подтверждающими документами. Утилизация этих предметов будет рассмотрена и одобрена </w:t>
      </w:r>
      <w:r>
        <w:t>TB</w:t>
      </w:r>
      <w:r w:rsidRPr="005D1B99">
        <w:rPr>
          <w:lang w:val="ru-RU"/>
        </w:rPr>
        <w:t xml:space="preserve"> </w:t>
      </w:r>
      <w:r>
        <w:t>REACH</w:t>
      </w:r>
      <w:r w:rsidRPr="005D1B99">
        <w:rPr>
          <w:lang w:val="ru-RU"/>
        </w:rPr>
        <w:t xml:space="preserve"> (например, пожертвование грантополучателю или НПТ, передача обратно в </w:t>
      </w:r>
      <w:r>
        <w:t>TB</w:t>
      </w:r>
      <w:r w:rsidRPr="005D1B99">
        <w:rPr>
          <w:lang w:val="ru-RU"/>
        </w:rPr>
        <w:t xml:space="preserve"> </w:t>
      </w:r>
      <w:r>
        <w:t>REACH</w:t>
      </w:r>
      <w:r w:rsidRPr="005D1B99">
        <w:rPr>
          <w:lang w:val="ru-RU"/>
        </w:rPr>
        <w:t xml:space="preserve"> или продажа другим сторонам) после окончания проекта. Соглашение о грантовой поддержке будет содержать более подробную информацию о процедуре утилизации такого имущества. </w:t>
      </w:r>
    </w:p>
    <w:sectPr w:rsidR="00AC6E36" w:rsidRPr="005D1B99">
      <w:headerReference w:type="default" r:id="rId11"/>
      <w:footerReference w:type="default" r:id="rId12"/>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C083B" w14:textId="77777777" w:rsidR="00606A3F" w:rsidRDefault="00606A3F">
      <w:pPr>
        <w:spacing w:after="0" w:line="240" w:lineRule="auto"/>
      </w:pPr>
      <w:r>
        <w:separator/>
      </w:r>
    </w:p>
  </w:endnote>
  <w:endnote w:type="continuationSeparator" w:id="0">
    <w:p w14:paraId="1DC50FBA" w14:textId="77777777" w:rsidR="00606A3F" w:rsidRDefault="00606A3F">
      <w:pPr>
        <w:spacing w:after="0" w:line="240" w:lineRule="auto"/>
      </w:pPr>
      <w:r>
        <w:continuationSeparator/>
      </w:r>
    </w:p>
  </w:endnote>
  <w:endnote w:type="continuationNotice" w:id="1">
    <w:p w14:paraId="0E2FCC17" w14:textId="77777777" w:rsidR="00606A3F" w:rsidRDefault="00606A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useo Slab 500">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Calibri"/>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7612655"/>
      <w:docPartObj>
        <w:docPartGallery w:val="Page Numbers (Bottom of Page)"/>
        <w:docPartUnique/>
      </w:docPartObj>
    </w:sdtPr>
    <w:sdtEndPr/>
    <w:sdtContent>
      <w:sdt>
        <w:sdtPr>
          <w:id w:val="-581291920"/>
          <w:docPartObj>
            <w:docPartGallery w:val="Page Numbers (Top of Page)"/>
            <w:docPartUnique/>
          </w:docPartObj>
        </w:sdtPr>
        <w:sdtEndPr/>
        <w:sdtContent>
          <w:p w14:paraId="3DD24948" w14:textId="77777777" w:rsidR="00AC6E36" w:rsidRDefault="00DE00B4">
            <w:pPr>
              <w:pStyle w:val="Footer"/>
              <w:jc w:val="right"/>
            </w:pPr>
            <w:proofErr w:type="spellStart"/>
            <w:r>
              <w:t>Страница</w:t>
            </w:r>
            <w:proofErr w:type="spellEnd"/>
            <w:r>
              <w:t xml:space="preserve"> </w:t>
            </w:r>
            <w:r>
              <w:rPr>
                <w:sz w:val="24"/>
              </w:rPr>
              <w:fldChar w:fldCharType="begin"/>
            </w:r>
            <w:r>
              <w:instrText xml:space="preserve"> PAGE </w:instrText>
            </w:r>
            <w:r>
              <w:rPr>
                <w:sz w:val="24"/>
              </w:rPr>
              <w:fldChar w:fldCharType="separate"/>
            </w:r>
            <w:r>
              <w:t>8</w:t>
            </w:r>
            <w:r>
              <w:rPr>
                <w:sz w:val="24"/>
              </w:rPr>
              <w:fldChar w:fldCharType="end"/>
            </w:r>
            <w:r>
              <w:t xml:space="preserve"> </w:t>
            </w:r>
            <w:proofErr w:type="spellStart"/>
            <w:r>
              <w:t>из</w:t>
            </w:r>
            <w:proofErr w:type="spellEnd"/>
            <w:r>
              <w:t xml:space="preserve"> </w:t>
            </w:r>
            <w:r>
              <w:fldChar w:fldCharType="begin"/>
            </w:r>
            <w:r>
              <w:instrText xml:space="preserve"> NUMPAGES  </w:instrText>
            </w:r>
            <w:r>
              <w:fldChar w:fldCharType="separate"/>
            </w:r>
            <w:r>
              <w:t>8</w:t>
            </w:r>
            <w: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E49AA" w14:textId="77777777" w:rsidR="00606A3F" w:rsidRDefault="00606A3F">
      <w:pPr>
        <w:spacing w:after="0" w:line="240" w:lineRule="auto"/>
      </w:pPr>
      <w:r>
        <w:separator/>
      </w:r>
    </w:p>
  </w:footnote>
  <w:footnote w:type="continuationSeparator" w:id="0">
    <w:p w14:paraId="15415D98" w14:textId="77777777" w:rsidR="00606A3F" w:rsidRDefault="00606A3F">
      <w:pPr>
        <w:spacing w:after="0" w:line="240" w:lineRule="auto"/>
      </w:pPr>
      <w:r>
        <w:continuationSeparator/>
      </w:r>
    </w:p>
  </w:footnote>
  <w:footnote w:type="continuationNotice" w:id="1">
    <w:p w14:paraId="1194A4A8" w14:textId="77777777" w:rsidR="00606A3F" w:rsidRDefault="00606A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3446"/>
      <w:gridCol w:w="3210"/>
    </w:tblGrid>
    <w:tr w:rsidR="00AC6E36" w14:paraId="264891E1" w14:textId="77777777">
      <w:tc>
        <w:tcPr>
          <w:tcW w:w="2972" w:type="dxa"/>
        </w:tcPr>
        <w:p w14:paraId="19CC03C0" w14:textId="77777777" w:rsidR="00AC6E36" w:rsidRDefault="00DE00B4">
          <w:pPr>
            <w:pStyle w:val="Header"/>
          </w:pPr>
          <w:r>
            <w:rPr>
              <w:noProof/>
            </w:rPr>
            <w:drawing>
              <wp:inline distT="0" distB="0" distL="0" distR="0" wp14:anchorId="1EAEB223" wp14:editId="2EF4A914">
                <wp:extent cx="1679616" cy="432000"/>
                <wp:effectExtent l="0" t="0" r="0" b="6350"/>
                <wp:docPr id="6" name="Picture 6" descr="S:\Communications\Branding\LOGO_ALL\StopTB_SubBrands\StopTBTBReach\SCREEN\StopTB-TBREACHLogo_RGB_14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ommunications\Branding\LOGO_ALL\StopTB_SubBrands\StopTBTBReach\SCREEN\StopTB-TBREACHLogo_RGB_140px.jpg"/>
                        <pic:cNvPicPr>
                          <a:picLocks noChangeAspect="1" noChangeArrowheads="1"/>
                        </pic:cNvPicPr>
                      </pic:nvPicPr>
                      <pic:blipFill rotWithShape="1">
                        <a:blip r:embed="rId1">
                          <a:extLst>
                            <a:ext uri="{28A0092B-C50C-407E-A947-70E740481C1C}">
                              <a14:useLocalDpi xmlns:a14="http://schemas.microsoft.com/office/drawing/2010/main" val="0"/>
                            </a:ext>
                          </a:extLst>
                        </a:blip>
                        <a:srcRect l="2715" t="3322" r="2199" b="6885"/>
                        <a:stretch/>
                      </pic:blipFill>
                      <pic:spPr bwMode="auto">
                        <a:xfrm>
                          <a:off x="0" y="0"/>
                          <a:ext cx="1679616" cy="432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446" w:type="dxa"/>
          <w:vAlign w:val="center"/>
        </w:tcPr>
        <w:p w14:paraId="42B8A3C8" w14:textId="77777777" w:rsidR="00AC6E36" w:rsidRDefault="00DE00B4">
          <w:pPr>
            <w:pStyle w:val="Header"/>
          </w:pPr>
          <w:r>
            <w:rPr>
              <w:noProof/>
            </w:rPr>
            <w:drawing>
              <wp:inline distT="0" distB="0" distL="0" distR="0" wp14:anchorId="7B073F3A" wp14:editId="7AD68145">
                <wp:extent cx="571585" cy="198000"/>
                <wp:effectExtent l="0" t="0" r="0" b="0"/>
                <wp:docPr id="41954872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2">
                          <a:extLst>
                            <a:ext uri="{28A0092B-C50C-407E-A947-70E740481C1C}">
                              <a14:useLocalDpi xmlns:a14="http://schemas.microsoft.com/office/drawing/2010/main" val="0"/>
                            </a:ext>
                          </a:extLst>
                        </a:blip>
                        <a:stretch>
                          <a:fillRect/>
                        </a:stretch>
                      </pic:blipFill>
                      <pic:spPr>
                        <a:xfrm>
                          <a:off x="0" y="0"/>
                          <a:ext cx="571585" cy="198000"/>
                        </a:xfrm>
                        <a:prstGeom prst="rect">
                          <a:avLst/>
                        </a:prstGeom>
                      </pic:spPr>
                    </pic:pic>
                  </a:graphicData>
                </a:graphic>
              </wp:inline>
            </w:drawing>
          </w:r>
        </w:p>
      </w:tc>
      <w:tc>
        <w:tcPr>
          <w:tcW w:w="3210" w:type="dxa"/>
          <w:vAlign w:val="center"/>
        </w:tcPr>
        <w:p w14:paraId="407010FD" w14:textId="77777777" w:rsidR="00AC6E36" w:rsidRDefault="00DE00B4">
          <w:pPr>
            <w:pStyle w:val="Header"/>
            <w:jc w:val="right"/>
          </w:pPr>
          <w:r>
            <w:rPr>
              <w:noProof/>
            </w:rPr>
            <w:drawing>
              <wp:inline distT="0" distB="0" distL="0" distR="0" wp14:anchorId="1AA37383" wp14:editId="7288B454">
                <wp:extent cx="502905" cy="216000"/>
                <wp:effectExtent l="0" t="0" r="0" b="0"/>
                <wp:docPr id="1398183995" name="Picture 8" descr="C:\Users\andrewc\AppData\Local\Microsoft\Windows\Temporary Internet Files\Content.Word\EndTB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3">
                          <a:extLst>
                            <a:ext uri="{28A0092B-C50C-407E-A947-70E740481C1C}">
                              <a14:useLocalDpi xmlns:a14="http://schemas.microsoft.com/office/drawing/2010/main" val="0"/>
                            </a:ext>
                          </a:extLst>
                        </a:blip>
                        <a:stretch>
                          <a:fillRect/>
                        </a:stretch>
                      </pic:blipFill>
                      <pic:spPr>
                        <a:xfrm>
                          <a:off x="0" y="0"/>
                          <a:ext cx="502905" cy="216000"/>
                        </a:xfrm>
                        <a:prstGeom prst="rect">
                          <a:avLst/>
                        </a:prstGeom>
                      </pic:spPr>
                    </pic:pic>
                  </a:graphicData>
                </a:graphic>
              </wp:inline>
            </w:drawing>
          </w:r>
        </w:p>
      </w:tc>
    </w:tr>
  </w:tbl>
  <w:p w14:paraId="491121A8" w14:textId="77777777" w:rsidR="00AC6E36" w:rsidRDefault="00AC6E36">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50E9"/>
    <w:multiLevelType w:val="hybridMultilevel"/>
    <w:tmpl w:val="69DEDFC8"/>
    <w:lvl w:ilvl="0" w:tplc="08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 w15:restartNumberingAfterBreak="0">
    <w:nsid w:val="02285D94"/>
    <w:multiLevelType w:val="hybridMultilevel"/>
    <w:tmpl w:val="05FCF3FA"/>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2069B4"/>
    <w:multiLevelType w:val="hybridMultilevel"/>
    <w:tmpl w:val="F6744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031185"/>
    <w:multiLevelType w:val="hybridMultilevel"/>
    <w:tmpl w:val="5ACA89D2"/>
    <w:lvl w:ilvl="0" w:tplc="08090001">
      <w:start w:val="1"/>
      <w:numFmt w:val="bullet"/>
      <w:lvlText w:val=""/>
      <w:lvlJc w:val="left"/>
      <w:pPr>
        <w:ind w:left="2079" w:hanging="360"/>
      </w:pPr>
      <w:rPr>
        <w:rFonts w:ascii="Symbol" w:hAnsi="Symbol" w:hint="default"/>
      </w:rPr>
    </w:lvl>
    <w:lvl w:ilvl="1" w:tplc="08090003" w:tentative="1">
      <w:start w:val="1"/>
      <w:numFmt w:val="bullet"/>
      <w:lvlText w:val="o"/>
      <w:lvlJc w:val="left"/>
      <w:pPr>
        <w:ind w:left="2799" w:hanging="360"/>
      </w:pPr>
      <w:rPr>
        <w:rFonts w:ascii="Courier New" w:hAnsi="Courier New" w:cs="Courier New" w:hint="default"/>
      </w:rPr>
    </w:lvl>
    <w:lvl w:ilvl="2" w:tplc="08090005" w:tentative="1">
      <w:start w:val="1"/>
      <w:numFmt w:val="bullet"/>
      <w:lvlText w:val=""/>
      <w:lvlJc w:val="left"/>
      <w:pPr>
        <w:ind w:left="3519" w:hanging="360"/>
      </w:pPr>
      <w:rPr>
        <w:rFonts w:ascii="Wingdings" w:hAnsi="Wingdings" w:hint="default"/>
      </w:rPr>
    </w:lvl>
    <w:lvl w:ilvl="3" w:tplc="08090001" w:tentative="1">
      <w:start w:val="1"/>
      <w:numFmt w:val="bullet"/>
      <w:lvlText w:val=""/>
      <w:lvlJc w:val="left"/>
      <w:pPr>
        <w:ind w:left="4239" w:hanging="360"/>
      </w:pPr>
      <w:rPr>
        <w:rFonts w:ascii="Symbol" w:hAnsi="Symbol" w:hint="default"/>
      </w:rPr>
    </w:lvl>
    <w:lvl w:ilvl="4" w:tplc="08090003" w:tentative="1">
      <w:start w:val="1"/>
      <w:numFmt w:val="bullet"/>
      <w:lvlText w:val="o"/>
      <w:lvlJc w:val="left"/>
      <w:pPr>
        <w:ind w:left="4959" w:hanging="360"/>
      </w:pPr>
      <w:rPr>
        <w:rFonts w:ascii="Courier New" w:hAnsi="Courier New" w:cs="Courier New" w:hint="default"/>
      </w:rPr>
    </w:lvl>
    <w:lvl w:ilvl="5" w:tplc="08090005" w:tentative="1">
      <w:start w:val="1"/>
      <w:numFmt w:val="bullet"/>
      <w:lvlText w:val=""/>
      <w:lvlJc w:val="left"/>
      <w:pPr>
        <w:ind w:left="5679" w:hanging="360"/>
      </w:pPr>
      <w:rPr>
        <w:rFonts w:ascii="Wingdings" w:hAnsi="Wingdings" w:hint="default"/>
      </w:rPr>
    </w:lvl>
    <w:lvl w:ilvl="6" w:tplc="08090001" w:tentative="1">
      <w:start w:val="1"/>
      <w:numFmt w:val="bullet"/>
      <w:lvlText w:val=""/>
      <w:lvlJc w:val="left"/>
      <w:pPr>
        <w:ind w:left="6399" w:hanging="360"/>
      </w:pPr>
      <w:rPr>
        <w:rFonts w:ascii="Symbol" w:hAnsi="Symbol" w:hint="default"/>
      </w:rPr>
    </w:lvl>
    <w:lvl w:ilvl="7" w:tplc="08090003" w:tentative="1">
      <w:start w:val="1"/>
      <w:numFmt w:val="bullet"/>
      <w:lvlText w:val="o"/>
      <w:lvlJc w:val="left"/>
      <w:pPr>
        <w:ind w:left="7119" w:hanging="360"/>
      </w:pPr>
      <w:rPr>
        <w:rFonts w:ascii="Courier New" w:hAnsi="Courier New" w:cs="Courier New" w:hint="default"/>
      </w:rPr>
    </w:lvl>
    <w:lvl w:ilvl="8" w:tplc="08090005" w:tentative="1">
      <w:start w:val="1"/>
      <w:numFmt w:val="bullet"/>
      <w:lvlText w:val=""/>
      <w:lvlJc w:val="left"/>
      <w:pPr>
        <w:ind w:left="7839" w:hanging="360"/>
      </w:pPr>
      <w:rPr>
        <w:rFonts w:ascii="Wingdings" w:hAnsi="Wingdings" w:hint="default"/>
      </w:rPr>
    </w:lvl>
  </w:abstractNum>
  <w:abstractNum w:abstractNumId="4" w15:restartNumberingAfterBreak="0">
    <w:nsid w:val="0D693687"/>
    <w:multiLevelType w:val="hybridMultilevel"/>
    <w:tmpl w:val="0C822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15216F"/>
    <w:multiLevelType w:val="hybridMultilevel"/>
    <w:tmpl w:val="9C02794A"/>
    <w:lvl w:ilvl="0" w:tplc="20000009">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01C2AE4"/>
    <w:multiLevelType w:val="hybridMultilevel"/>
    <w:tmpl w:val="14682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AF31B1"/>
    <w:multiLevelType w:val="hybridMultilevel"/>
    <w:tmpl w:val="7130E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D07017"/>
    <w:multiLevelType w:val="hybridMultilevel"/>
    <w:tmpl w:val="CCEE6AF2"/>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AF68D7"/>
    <w:multiLevelType w:val="hybridMultilevel"/>
    <w:tmpl w:val="A936317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9462AC9"/>
    <w:multiLevelType w:val="hybridMultilevel"/>
    <w:tmpl w:val="2B56D488"/>
    <w:lvl w:ilvl="0" w:tplc="0409000F">
      <w:start w:val="1"/>
      <w:numFmt w:val="decimal"/>
      <w:lvlText w:val="%1."/>
      <w:lvlJc w:val="left"/>
      <w:pPr>
        <w:ind w:left="1222" w:hanging="360"/>
      </w:pPr>
      <w:rPr>
        <w:rFonts w:hint="default"/>
      </w:rPr>
    </w:lvl>
    <w:lvl w:ilvl="1" w:tplc="08090003">
      <w:start w:val="1"/>
      <w:numFmt w:val="bullet"/>
      <w:lvlText w:val="o"/>
      <w:lvlJc w:val="left"/>
      <w:pPr>
        <w:ind w:left="1942" w:hanging="360"/>
      </w:pPr>
      <w:rPr>
        <w:rFonts w:ascii="Courier New" w:hAnsi="Courier New" w:cs="Courier New" w:hint="default"/>
      </w:rPr>
    </w:lvl>
    <w:lvl w:ilvl="2" w:tplc="08090005">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cs="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cs="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11" w15:restartNumberingAfterBreak="0">
    <w:nsid w:val="29F43FA3"/>
    <w:multiLevelType w:val="hybridMultilevel"/>
    <w:tmpl w:val="283849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7325A0"/>
    <w:multiLevelType w:val="hybridMultilevel"/>
    <w:tmpl w:val="2C644A4E"/>
    <w:lvl w:ilvl="0" w:tplc="08090003">
      <w:start w:val="1"/>
      <w:numFmt w:val="bullet"/>
      <w:lvlText w:val="o"/>
      <w:lvlJc w:val="left"/>
      <w:pPr>
        <w:ind w:left="1068" w:hanging="360"/>
      </w:pPr>
      <w:rPr>
        <w:rFonts w:ascii="Courier New" w:hAnsi="Courier New" w:cs="Courier New" w:hint="default"/>
      </w:rPr>
    </w:lvl>
    <w:lvl w:ilvl="1" w:tplc="04090003">
      <w:start w:val="1"/>
      <w:numFmt w:val="bullet"/>
      <w:lvlText w:val="o"/>
      <w:lvlJc w:val="left"/>
      <w:pPr>
        <w:ind w:left="1068" w:hanging="360"/>
      </w:pPr>
      <w:rPr>
        <w:rFonts w:ascii="Courier New" w:hAnsi="Courier New" w:cs="Courier New" w:hint="default"/>
      </w:rPr>
    </w:lvl>
    <w:lvl w:ilvl="2" w:tplc="04090005" w:tentative="1">
      <w:start w:val="1"/>
      <w:numFmt w:val="bullet"/>
      <w:lvlText w:val=""/>
      <w:lvlJc w:val="left"/>
      <w:pPr>
        <w:ind w:left="1788" w:hanging="360"/>
      </w:pPr>
      <w:rPr>
        <w:rFonts w:ascii="Wingdings" w:hAnsi="Wingdings" w:hint="default"/>
      </w:rPr>
    </w:lvl>
    <w:lvl w:ilvl="3" w:tplc="04090001" w:tentative="1">
      <w:start w:val="1"/>
      <w:numFmt w:val="bullet"/>
      <w:lvlText w:val=""/>
      <w:lvlJc w:val="left"/>
      <w:pPr>
        <w:ind w:left="2508" w:hanging="360"/>
      </w:pPr>
      <w:rPr>
        <w:rFonts w:ascii="Symbol" w:hAnsi="Symbol" w:hint="default"/>
      </w:rPr>
    </w:lvl>
    <w:lvl w:ilvl="4" w:tplc="04090003" w:tentative="1">
      <w:start w:val="1"/>
      <w:numFmt w:val="bullet"/>
      <w:lvlText w:val="o"/>
      <w:lvlJc w:val="left"/>
      <w:pPr>
        <w:ind w:left="3228" w:hanging="360"/>
      </w:pPr>
      <w:rPr>
        <w:rFonts w:ascii="Courier New" w:hAnsi="Courier New" w:cs="Courier New" w:hint="default"/>
      </w:rPr>
    </w:lvl>
    <w:lvl w:ilvl="5" w:tplc="04090005" w:tentative="1">
      <w:start w:val="1"/>
      <w:numFmt w:val="bullet"/>
      <w:lvlText w:val=""/>
      <w:lvlJc w:val="left"/>
      <w:pPr>
        <w:ind w:left="3948" w:hanging="360"/>
      </w:pPr>
      <w:rPr>
        <w:rFonts w:ascii="Wingdings" w:hAnsi="Wingdings" w:hint="default"/>
      </w:rPr>
    </w:lvl>
    <w:lvl w:ilvl="6" w:tplc="04090001" w:tentative="1">
      <w:start w:val="1"/>
      <w:numFmt w:val="bullet"/>
      <w:lvlText w:val=""/>
      <w:lvlJc w:val="left"/>
      <w:pPr>
        <w:ind w:left="4668" w:hanging="360"/>
      </w:pPr>
      <w:rPr>
        <w:rFonts w:ascii="Symbol" w:hAnsi="Symbol" w:hint="default"/>
      </w:rPr>
    </w:lvl>
    <w:lvl w:ilvl="7" w:tplc="04090003" w:tentative="1">
      <w:start w:val="1"/>
      <w:numFmt w:val="bullet"/>
      <w:lvlText w:val="o"/>
      <w:lvlJc w:val="left"/>
      <w:pPr>
        <w:ind w:left="5388" w:hanging="360"/>
      </w:pPr>
      <w:rPr>
        <w:rFonts w:ascii="Courier New" w:hAnsi="Courier New" w:cs="Courier New" w:hint="default"/>
      </w:rPr>
    </w:lvl>
    <w:lvl w:ilvl="8" w:tplc="04090005" w:tentative="1">
      <w:start w:val="1"/>
      <w:numFmt w:val="bullet"/>
      <w:lvlText w:val=""/>
      <w:lvlJc w:val="left"/>
      <w:pPr>
        <w:ind w:left="6108" w:hanging="360"/>
      </w:pPr>
      <w:rPr>
        <w:rFonts w:ascii="Wingdings" w:hAnsi="Wingdings" w:hint="default"/>
      </w:rPr>
    </w:lvl>
  </w:abstractNum>
  <w:abstractNum w:abstractNumId="13" w15:restartNumberingAfterBreak="0">
    <w:nsid w:val="31636F52"/>
    <w:multiLevelType w:val="hybridMultilevel"/>
    <w:tmpl w:val="4DEAA222"/>
    <w:lvl w:ilvl="0" w:tplc="BA586EE2">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375B5593"/>
    <w:multiLevelType w:val="hybridMultilevel"/>
    <w:tmpl w:val="6240C5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8194CD7"/>
    <w:multiLevelType w:val="hybridMultilevel"/>
    <w:tmpl w:val="65781738"/>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A3E1984"/>
    <w:multiLevelType w:val="hybridMultilevel"/>
    <w:tmpl w:val="14205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5E55CD"/>
    <w:multiLevelType w:val="hybridMultilevel"/>
    <w:tmpl w:val="A828B98E"/>
    <w:lvl w:ilvl="0" w:tplc="08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3EF86EB9"/>
    <w:multiLevelType w:val="hybridMultilevel"/>
    <w:tmpl w:val="50D219CA"/>
    <w:lvl w:ilvl="0" w:tplc="0409000F">
      <w:start w:val="9"/>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39A2922"/>
    <w:multiLevelType w:val="hybridMultilevel"/>
    <w:tmpl w:val="6C649A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9E40255"/>
    <w:multiLevelType w:val="hybridMultilevel"/>
    <w:tmpl w:val="22CA0BBC"/>
    <w:lvl w:ilvl="0" w:tplc="27AEB9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AC6AC2"/>
    <w:multiLevelType w:val="hybridMultilevel"/>
    <w:tmpl w:val="E03ACC80"/>
    <w:lvl w:ilvl="0" w:tplc="100C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4CFE6B96"/>
    <w:multiLevelType w:val="hybridMultilevel"/>
    <w:tmpl w:val="6D861AF2"/>
    <w:lvl w:ilvl="0" w:tplc="100C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3386307"/>
    <w:multiLevelType w:val="hybridMultilevel"/>
    <w:tmpl w:val="86AA88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EE7192"/>
    <w:multiLevelType w:val="hybridMultilevel"/>
    <w:tmpl w:val="8B4EC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5C32C5"/>
    <w:multiLevelType w:val="hybridMultilevel"/>
    <w:tmpl w:val="FFFFFFFF"/>
    <w:lvl w:ilvl="0" w:tplc="F7728D60">
      <w:start w:val="1"/>
      <w:numFmt w:val="bullet"/>
      <w:lvlText w:val=""/>
      <w:lvlJc w:val="left"/>
      <w:pPr>
        <w:ind w:left="720" w:hanging="360"/>
      </w:pPr>
      <w:rPr>
        <w:rFonts w:ascii="Symbol" w:hAnsi="Symbol" w:hint="default"/>
      </w:rPr>
    </w:lvl>
    <w:lvl w:ilvl="1" w:tplc="38EC3BB0">
      <w:start w:val="1"/>
      <w:numFmt w:val="bullet"/>
      <w:lvlText w:val="o"/>
      <w:lvlJc w:val="left"/>
      <w:pPr>
        <w:ind w:left="1440" w:hanging="360"/>
      </w:pPr>
      <w:rPr>
        <w:rFonts w:ascii="Courier New" w:hAnsi="Courier New" w:hint="default"/>
      </w:rPr>
    </w:lvl>
    <w:lvl w:ilvl="2" w:tplc="21E805FC">
      <w:start w:val="1"/>
      <w:numFmt w:val="bullet"/>
      <w:lvlText w:val=""/>
      <w:lvlJc w:val="left"/>
      <w:pPr>
        <w:ind w:left="2160" w:hanging="360"/>
      </w:pPr>
      <w:rPr>
        <w:rFonts w:ascii="Wingdings" w:hAnsi="Wingdings" w:hint="default"/>
      </w:rPr>
    </w:lvl>
    <w:lvl w:ilvl="3" w:tplc="EF9831DC">
      <w:start w:val="1"/>
      <w:numFmt w:val="bullet"/>
      <w:lvlText w:val=""/>
      <w:lvlJc w:val="left"/>
      <w:pPr>
        <w:ind w:left="2880" w:hanging="360"/>
      </w:pPr>
      <w:rPr>
        <w:rFonts w:ascii="Symbol" w:hAnsi="Symbol" w:hint="default"/>
      </w:rPr>
    </w:lvl>
    <w:lvl w:ilvl="4" w:tplc="2FB6BC92">
      <w:start w:val="1"/>
      <w:numFmt w:val="bullet"/>
      <w:lvlText w:val="o"/>
      <w:lvlJc w:val="left"/>
      <w:pPr>
        <w:ind w:left="3600" w:hanging="360"/>
      </w:pPr>
      <w:rPr>
        <w:rFonts w:ascii="Courier New" w:hAnsi="Courier New" w:hint="default"/>
      </w:rPr>
    </w:lvl>
    <w:lvl w:ilvl="5" w:tplc="C1823E80">
      <w:start w:val="1"/>
      <w:numFmt w:val="bullet"/>
      <w:lvlText w:val=""/>
      <w:lvlJc w:val="left"/>
      <w:pPr>
        <w:ind w:left="4320" w:hanging="360"/>
      </w:pPr>
      <w:rPr>
        <w:rFonts w:ascii="Wingdings" w:hAnsi="Wingdings" w:hint="default"/>
      </w:rPr>
    </w:lvl>
    <w:lvl w:ilvl="6" w:tplc="0102FDFA">
      <w:start w:val="1"/>
      <w:numFmt w:val="bullet"/>
      <w:lvlText w:val=""/>
      <w:lvlJc w:val="left"/>
      <w:pPr>
        <w:ind w:left="5040" w:hanging="360"/>
      </w:pPr>
      <w:rPr>
        <w:rFonts w:ascii="Symbol" w:hAnsi="Symbol" w:hint="default"/>
      </w:rPr>
    </w:lvl>
    <w:lvl w:ilvl="7" w:tplc="E4F0553E">
      <w:start w:val="1"/>
      <w:numFmt w:val="bullet"/>
      <w:lvlText w:val="o"/>
      <w:lvlJc w:val="left"/>
      <w:pPr>
        <w:ind w:left="5760" w:hanging="360"/>
      </w:pPr>
      <w:rPr>
        <w:rFonts w:ascii="Courier New" w:hAnsi="Courier New" w:hint="default"/>
      </w:rPr>
    </w:lvl>
    <w:lvl w:ilvl="8" w:tplc="B2669C42">
      <w:start w:val="1"/>
      <w:numFmt w:val="bullet"/>
      <w:lvlText w:val=""/>
      <w:lvlJc w:val="left"/>
      <w:pPr>
        <w:ind w:left="6480" w:hanging="360"/>
      </w:pPr>
      <w:rPr>
        <w:rFonts w:ascii="Wingdings" w:hAnsi="Wingdings" w:hint="default"/>
      </w:rPr>
    </w:lvl>
  </w:abstractNum>
  <w:abstractNum w:abstractNumId="26" w15:restartNumberingAfterBreak="0">
    <w:nsid w:val="5CAD1491"/>
    <w:multiLevelType w:val="hybridMultilevel"/>
    <w:tmpl w:val="77BCDBEC"/>
    <w:lvl w:ilvl="0" w:tplc="100C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53297D"/>
    <w:multiLevelType w:val="hybridMultilevel"/>
    <w:tmpl w:val="C6C4FE90"/>
    <w:lvl w:ilvl="0" w:tplc="40E0242A">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8915598"/>
    <w:multiLevelType w:val="hybridMultilevel"/>
    <w:tmpl w:val="99CA465C"/>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A8822C4"/>
    <w:multiLevelType w:val="hybridMultilevel"/>
    <w:tmpl w:val="C12A0C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CC81343"/>
    <w:multiLevelType w:val="hybridMultilevel"/>
    <w:tmpl w:val="71C4C500"/>
    <w:lvl w:ilvl="0" w:tplc="100C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EA1639B"/>
    <w:multiLevelType w:val="hybridMultilevel"/>
    <w:tmpl w:val="FF2E257E"/>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0984F58"/>
    <w:multiLevelType w:val="hybridMultilevel"/>
    <w:tmpl w:val="FFFFFFFF"/>
    <w:lvl w:ilvl="0" w:tplc="55F40040">
      <w:start w:val="1"/>
      <w:numFmt w:val="bullet"/>
      <w:lvlText w:val=""/>
      <w:lvlJc w:val="left"/>
      <w:pPr>
        <w:ind w:left="720" w:hanging="360"/>
      </w:pPr>
      <w:rPr>
        <w:rFonts w:ascii="Symbol" w:hAnsi="Symbol" w:hint="default"/>
      </w:rPr>
    </w:lvl>
    <w:lvl w:ilvl="1" w:tplc="D8386DEC">
      <w:start w:val="1"/>
      <w:numFmt w:val="bullet"/>
      <w:lvlText w:val="o"/>
      <w:lvlJc w:val="left"/>
      <w:pPr>
        <w:ind w:left="1440" w:hanging="360"/>
      </w:pPr>
      <w:rPr>
        <w:rFonts w:ascii="Courier New" w:hAnsi="Courier New" w:hint="default"/>
      </w:rPr>
    </w:lvl>
    <w:lvl w:ilvl="2" w:tplc="4F04B046">
      <w:start w:val="1"/>
      <w:numFmt w:val="bullet"/>
      <w:lvlText w:val=""/>
      <w:lvlJc w:val="left"/>
      <w:pPr>
        <w:ind w:left="2160" w:hanging="360"/>
      </w:pPr>
      <w:rPr>
        <w:rFonts w:ascii="Wingdings" w:hAnsi="Wingdings" w:hint="default"/>
      </w:rPr>
    </w:lvl>
    <w:lvl w:ilvl="3" w:tplc="E51AD1E2">
      <w:start w:val="1"/>
      <w:numFmt w:val="bullet"/>
      <w:lvlText w:val=""/>
      <w:lvlJc w:val="left"/>
      <w:pPr>
        <w:ind w:left="2880" w:hanging="360"/>
      </w:pPr>
      <w:rPr>
        <w:rFonts w:ascii="Symbol" w:hAnsi="Symbol" w:hint="default"/>
      </w:rPr>
    </w:lvl>
    <w:lvl w:ilvl="4" w:tplc="7AC442AE">
      <w:start w:val="1"/>
      <w:numFmt w:val="bullet"/>
      <w:lvlText w:val="o"/>
      <w:lvlJc w:val="left"/>
      <w:pPr>
        <w:ind w:left="3600" w:hanging="360"/>
      </w:pPr>
      <w:rPr>
        <w:rFonts w:ascii="Courier New" w:hAnsi="Courier New" w:hint="default"/>
      </w:rPr>
    </w:lvl>
    <w:lvl w:ilvl="5" w:tplc="95684518">
      <w:start w:val="1"/>
      <w:numFmt w:val="bullet"/>
      <w:lvlText w:val=""/>
      <w:lvlJc w:val="left"/>
      <w:pPr>
        <w:ind w:left="4320" w:hanging="360"/>
      </w:pPr>
      <w:rPr>
        <w:rFonts w:ascii="Wingdings" w:hAnsi="Wingdings" w:hint="default"/>
      </w:rPr>
    </w:lvl>
    <w:lvl w:ilvl="6" w:tplc="0F5CA8A0">
      <w:start w:val="1"/>
      <w:numFmt w:val="bullet"/>
      <w:lvlText w:val=""/>
      <w:lvlJc w:val="left"/>
      <w:pPr>
        <w:ind w:left="5040" w:hanging="360"/>
      </w:pPr>
      <w:rPr>
        <w:rFonts w:ascii="Symbol" w:hAnsi="Symbol" w:hint="default"/>
      </w:rPr>
    </w:lvl>
    <w:lvl w:ilvl="7" w:tplc="95601044">
      <w:start w:val="1"/>
      <w:numFmt w:val="bullet"/>
      <w:lvlText w:val="o"/>
      <w:lvlJc w:val="left"/>
      <w:pPr>
        <w:ind w:left="5760" w:hanging="360"/>
      </w:pPr>
      <w:rPr>
        <w:rFonts w:ascii="Courier New" w:hAnsi="Courier New" w:hint="default"/>
      </w:rPr>
    </w:lvl>
    <w:lvl w:ilvl="8" w:tplc="7A466D3C">
      <w:start w:val="1"/>
      <w:numFmt w:val="bullet"/>
      <w:lvlText w:val=""/>
      <w:lvlJc w:val="left"/>
      <w:pPr>
        <w:ind w:left="6480" w:hanging="360"/>
      </w:pPr>
      <w:rPr>
        <w:rFonts w:ascii="Wingdings" w:hAnsi="Wingdings" w:hint="default"/>
      </w:rPr>
    </w:lvl>
  </w:abstractNum>
  <w:abstractNum w:abstractNumId="33" w15:restartNumberingAfterBreak="0">
    <w:nsid w:val="71162091"/>
    <w:multiLevelType w:val="hybridMultilevel"/>
    <w:tmpl w:val="0B4A8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EC4872"/>
    <w:multiLevelType w:val="hybridMultilevel"/>
    <w:tmpl w:val="FBDCF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54E14F9"/>
    <w:multiLevelType w:val="hybridMultilevel"/>
    <w:tmpl w:val="774E81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97D1543"/>
    <w:multiLevelType w:val="hybridMultilevel"/>
    <w:tmpl w:val="B3AC7754"/>
    <w:lvl w:ilvl="0" w:tplc="59C41C60">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9B60C0D"/>
    <w:multiLevelType w:val="hybridMultilevel"/>
    <w:tmpl w:val="FA486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1942FD"/>
    <w:multiLevelType w:val="hybridMultilevel"/>
    <w:tmpl w:val="4F2A699C"/>
    <w:lvl w:ilvl="0" w:tplc="1EB66C0C">
      <w:start w:val="1"/>
      <w:numFmt w:val="bullet"/>
      <w:lvlText w:val=""/>
      <w:lvlJc w:val="left"/>
      <w:pPr>
        <w:ind w:left="720" w:hanging="360"/>
      </w:pPr>
      <w:rPr>
        <w:rFonts w:ascii="Symbol" w:hAnsi="Symbol" w:hint="default"/>
      </w:rPr>
    </w:lvl>
    <w:lvl w:ilvl="1" w:tplc="6F5472F6">
      <w:start w:val="1"/>
      <w:numFmt w:val="bullet"/>
      <w:lvlText w:val="o"/>
      <w:lvlJc w:val="left"/>
      <w:pPr>
        <w:ind w:left="1440" w:hanging="360"/>
      </w:pPr>
      <w:rPr>
        <w:rFonts w:ascii="Courier New" w:hAnsi="Courier New" w:hint="default"/>
      </w:rPr>
    </w:lvl>
    <w:lvl w:ilvl="2" w:tplc="AE5A4666">
      <w:start w:val="1"/>
      <w:numFmt w:val="bullet"/>
      <w:lvlText w:val=""/>
      <w:lvlJc w:val="left"/>
      <w:pPr>
        <w:ind w:left="2160" w:hanging="360"/>
      </w:pPr>
      <w:rPr>
        <w:rFonts w:ascii="Wingdings" w:hAnsi="Wingdings" w:hint="default"/>
      </w:rPr>
    </w:lvl>
    <w:lvl w:ilvl="3" w:tplc="2334E7B6">
      <w:start w:val="1"/>
      <w:numFmt w:val="bullet"/>
      <w:lvlText w:val=""/>
      <w:lvlJc w:val="left"/>
      <w:pPr>
        <w:ind w:left="2880" w:hanging="360"/>
      </w:pPr>
      <w:rPr>
        <w:rFonts w:ascii="Symbol" w:hAnsi="Symbol" w:hint="default"/>
      </w:rPr>
    </w:lvl>
    <w:lvl w:ilvl="4" w:tplc="E23E14AC">
      <w:start w:val="1"/>
      <w:numFmt w:val="bullet"/>
      <w:lvlText w:val="o"/>
      <w:lvlJc w:val="left"/>
      <w:pPr>
        <w:ind w:left="3600" w:hanging="360"/>
      </w:pPr>
      <w:rPr>
        <w:rFonts w:ascii="Courier New" w:hAnsi="Courier New" w:hint="default"/>
      </w:rPr>
    </w:lvl>
    <w:lvl w:ilvl="5" w:tplc="8346B32C">
      <w:start w:val="1"/>
      <w:numFmt w:val="bullet"/>
      <w:lvlText w:val=""/>
      <w:lvlJc w:val="left"/>
      <w:pPr>
        <w:ind w:left="4320" w:hanging="360"/>
      </w:pPr>
      <w:rPr>
        <w:rFonts w:ascii="Wingdings" w:hAnsi="Wingdings" w:hint="default"/>
      </w:rPr>
    </w:lvl>
    <w:lvl w:ilvl="6" w:tplc="417820A8">
      <w:start w:val="1"/>
      <w:numFmt w:val="bullet"/>
      <w:lvlText w:val=""/>
      <w:lvlJc w:val="left"/>
      <w:pPr>
        <w:ind w:left="5040" w:hanging="360"/>
      </w:pPr>
      <w:rPr>
        <w:rFonts w:ascii="Symbol" w:hAnsi="Symbol" w:hint="default"/>
      </w:rPr>
    </w:lvl>
    <w:lvl w:ilvl="7" w:tplc="529CB006">
      <w:start w:val="1"/>
      <w:numFmt w:val="bullet"/>
      <w:lvlText w:val="o"/>
      <w:lvlJc w:val="left"/>
      <w:pPr>
        <w:ind w:left="5760" w:hanging="360"/>
      </w:pPr>
      <w:rPr>
        <w:rFonts w:ascii="Courier New" w:hAnsi="Courier New" w:hint="default"/>
      </w:rPr>
    </w:lvl>
    <w:lvl w:ilvl="8" w:tplc="5B46F954">
      <w:start w:val="1"/>
      <w:numFmt w:val="bullet"/>
      <w:lvlText w:val=""/>
      <w:lvlJc w:val="left"/>
      <w:pPr>
        <w:ind w:left="6480" w:hanging="360"/>
      </w:pPr>
      <w:rPr>
        <w:rFonts w:ascii="Wingdings" w:hAnsi="Wingdings" w:hint="default"/>
      </w:rPr>
    </w:lvl>
  </w:abstractNum>
  <w:abstractNum w:abstractNumId="39" w15:restartNumberingAfterBreak="0">
    <w:nsid w:val="7DA03778"/>
    <w:multiLevelType w:val="hybridMultilevel"/>
    <w:tmpl w:val="8846623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31792E"/>
    <w:multiLevelType w:val="hybridMultilevel"/>
    <w:tmpl w:val="FFFFFFFF"/>
    <w:lvl w:ilvl="0" w:tplc="758AAA1C">
      <w:start w:val="1"/>
      <w:numFmt w:val="bullet"/>
      <w:lvlText w:val=""/>
      <w:lvlJc w:val="left"/>
      <w:pPr>
        <w:ind w:left="720" w:hanging="360"/>
      </w:pPr>
      <w:rPr>
        <w:rFonts w:ascii="Symbol" w:hAnsi="Symbol" w:hint="default"/>
      </w:rPr>
    </w:lvl>
    <w:lvl w:ilvl="1" w:tplc="65C8FE66">
      <w:start w:val="1"/>
      <w:numFmt w:val="bullet"/>
      <w:lvlText w:val="o"/>
      <w:lvlJc w:val="left"/>
      <w:pPr>
        <w:ind w:left="1440" w:hanging="360"/>
      </w:pPr>
      <w:rPr>
        <w:rFonts w:ascii="Courier New" w:hAnsi="Courier New" w:hint="default"/>
      </w:rPr>
    </w:lvl>
    <w:lvl w:ilvl="2" w:tplc="1CC88408">
      <w:start w:val="1"/>
      <w:numFmt w:val="bullet"/>
      <w:lvlText w:val=""/>
      <w:lvlJc w:val="left"/>
      <w:pPr>
        <w:ind w:left="2160" w:hanging="360"/>
      </w:pPr>
      <w:rPr>
        <w:rFonts w:ascii="Wingdings" w:hAnsi="Wingdings" w:hint="default"/>
      </w:rPr>
    </w:lvl>
    <w:lvl w:ilvl="3" w:tplc="9A10CBC0">
      <w:start w:val="1"/>
      <w:numFmt w:val="bullet"/>
      <w:lvlText w:val=""/>
      <w:lvlJc w:val="left"/>
      <w:pPr>
        <w:ind w:left="2880" w:hanging="360"/>
      </w:pPr>
      <w:rPr>
        <w:rFonts w:ascii="Symbol" w:hAnsi="Symbol" w:hint="default"/>
      </w:rPr>
    </w:lvl>
    <w:lvl w:ilvl="4" w:tplc="1666CDBE">
      <w:start w:val="1"/>
      <w:numFmt w:val="bullet"/>
      <w:lvlText w:val="o"/>
      <w:lvlJc w:val="left"/>
      <w:pPr>
        <w:ind w:left="3600" w:hanging="360"/>
      </w:pPr>
      <w:rPr>
        <w:rFonts w:ascii="Courier New" w:hAnsi="Courier New" w:hint="default"/>
      </w:rPr>
    </w:lvl>
    <w:lvl w:ilvl="5" w:tplc="71EA9256">
      <w:start w:val="1"/>
      <w:numFmt w:val="bullet"/>
      <w:lvlText w:val=""/>
      <w:lvlJc w:val="left"/>
      <w:pPr>
        <w:ind w:left="4320" w:hanging="360"/>
      </w:pPr>
      <w:rPr>
        <w:rFonts w:ascii="Wingdings" w:hAnsi="Wingdings" w:hint="default"/>
      </w:rPr>
    </w:lvl>
    <w:lvl w:ilvl="6" w:tplc="88023B0C">
      <w:start w:val="1"/>
      <w:numFmt w:val="bullet"/>
      <w:lvlText w:val=""/>
      <w:lvlJc w:val="left"/>
      <w:pPr>
        <w:ind w:left="5040" w:hanging="360"/>
      </w:pPr>
      <w:rPr>
        <w:rFonts w:ascii="Symbol" w:hAnsi="Symbol" w:hint="default"/>
      </w:rPr>
    </w:lvl>
    <w:lvl w:ilvl="7" w:tplc="8362B19C">
      <w:start w:val="1"/>
      <w:numFmt w:val="bullet"/>
      <w:lvlText w:val="o"/>
      <w:lvlJc w:val="left"/>
      <w:pPr>
        <w:ind w:left="5760" w:hanging="360"/>
      </w:pPr>
      <w:rPr>
        <w:rFonts w:ascii="Courier New" w:hAnsi="Courier New" w:hint="default"/>
      </w:rPr>
    </w:lvl>
    <w:lvl w:ilvl="8" w:tplc="5F9EBDB0">
      <w:start w:val="1"/>
      <w:numFmt w:val="bullet"/>
      <w:lvlText w:val=""/>
      <w:lvlJc w:val="left"/>
      <w:pPr>
        <w:ind w:left="6480" w:hanging="360"/>
      </w:pPr>
      <w:rPr>
        <w:rFonts w:ascii="Wingdings" w:hAnsi="Wingdings" w:hint="default"/>
      </w:rPr>
    </w:lvl>
  </w:abstractNum>
  <w:abstractNum w:abstractNumId="41" w15:restartNumberingAfterBreak="0">
    <w:nsid w:val="7E585CAA"/>
    <w:multiLevelType w:val="hybridMultilevel"/>
    <w:tmpl w:val="6E36887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2108885240">
    <w:abstractNumId w:val="32"/>
  </w:num>
  <w:num w:numId="2" w16cid:durableId="1340110941">
    <w:abstractNumId w:val="25"/>
  </w:num>
  <w:num w:numId="3" w16cid:durableId="2095473109">
    <w:abstractNumId w:val="40"/>
  </w:num>
  <w:num w:numId="4" w16cid:durableId="1720279951">
    <w:abstractNumId w:val="8"/>
  </w:num>
  <w:num w:numId="5" w16cid:durableId="965742327">
    <w:abstractNumId w:val="28"/>
  </w:num>
  <w:num w:numId="6" w16cid:durableId="1157068616">
    <w:abstractNumId w:val="9"/>
  </w:num>
  <w:num w:numId="7" w16cid:durableId="747579428">
    <w:abstractNumId w:val="3"/>
  </w:num>
  <w:num w:numId="8" w16cid:durableId="1807358350">
    <w:abstractNumId w:val="31"/>
  </w:num>
  <w:num w:numId="9" w16cid:durableId="2104838069">
    <w:abstractNumId w:val="27"/>
  </w:num>
  <w:num w:numId="10" w16cid:durableId="1024402251">
    <w:abstractNumId w:val="36"/>
  </w:num>
  <w:num w:numId="11" w16cid:durableId="898857388">
    <w:abstractNumId w:val="37"/>
  </w:num>
  <w:num w:numId="12" w16cid:durableId="168376067">
    <w:abstractNumId w:val="33"/>
  </w:num>
  <w:num w:numId="13" w16cid:durableId="1974435304">
    <w:abstractNumId w:val="4"/>
  </w:num>
  <w:num w:numId="14" w16cid:durableId="1097017003">
    <w:abstractNumId w:val="11"/>
  </w:num>
  <w:num w:numId="15" w16cid:durableId="760568981">
    <w:abstractNumId w:val="19"/>
  </w:num>
  <w:num w:numId="16" w16cid:durableId="971208204">
    <w:abstractNumId w:val="26"/>
  </w:num>
  <w:num w:numId="17" w16cid:durableId="304092773">
    <w:abstractNumId w:val="34"/>
  </w:num>
  <w:num w:numId="18" w16cid:durableId="1257399367">
    <w:abstractNumId w:val="21"/>
  </w:num>
  <w:num w:numId="19" w16cid:durableId="929701403">
    <w:abstractNumId w:val="35"/>
  </w:num>
  <w:num w:numId="20" w16cid:durableId="896009496">
    <w:abstractNumId w:val="30"/>
  </w:num>
  <w:num w:numId="21" w16cid:durableId="1325014094">
    <w:abstractNumId w:val="41"/>
  </w:num>
  <w:num w:numId="22" w16cid:durableId="1071849492">
    <w:abstractNumId w:val="22"/>
  </w:num>
  <w:num w:numId="23" w16cid:durableId="1916813437">
    <w:abstractNumId w:val="2"/>
  </w:num>
  <w:num w:numId="24" w16cid:durableId="783380166">
    <w:abstractNumId w:val="29"/>
  </w:num>
  <w:num w:numId="25" w16cid:durableId="49310586">
    <w:abstractNumId w:val="14"/>
  </w:num>
  <w:num w:numId="26" w16cid:durableId="1048458035">
    <w:abstractNumId w:val="23"/>
  </w:num>
  <w:num w:numId="27" w16cid:durableId="1019889207">
    <w:abstractNumId w:val="1"/>
  </w:num>
  <w:num w:numId="28" w16cid:durableId="1053581051">
    <w:abstractNumId w:val="6"/>
  </w:num>
  <w:num w:numId="29" w16cid:durableId="353384046">
    <w:abstractNumId w:val="0"/>
  </w:num>
  <w:num w:numId="30" w16cid:durableId="720322531">
    <w:abstractNumId w:val="12"/>
  </w:num>
  <w:num w:numId="31" w16cid:durableId="191236542">
    <w:abstractNumId w:val="39"/>
  </w:num>
  <w:num w:numId="32" w16cid:durableId="627052115">
    <w:abstractNumId w:val="20"/>
  </w:num>
  <w:num w:numId="33" w16cid:durableId="624972339">
    <w:abstractNumId w:val="7"/>
  </w:num>
  <w:num w:numId="34" w16cid:durableId="1492519914">
    <w:abstractNumId w:val="15"/>
  </w:num>
  <w:num w:numId="35" w16cid:durableId="1722049152">
    <w:abstractNumId w:val="18"/>
  </w:num>
  <w:num w:numId="36" w16cid:durableId="1967542062">
    <w:abstractNumId w:val="10"/>
  </w:num>
  <w:num w:numId="37" w16cid:durableId="612711018">
    <w:abstractNumId w:val="24"/>
  </w:num>
  <w:num w:numId="38" w16cid:durableId="1627856064">
    <w:abstractNumId w:val="16"/>
  </w:num>
  <w:num w:numId="39" w16cid:durableId="1717849578">
    <w:abstractNumId w:val="13"/>
  </w:num>
  <w:num w:numId="40" w16cid:durableId="1670134237">
    <w:abstractNumId w:val="5"/>
  </w:num>
  <w:num w:numId="41" w16cid:durableId="1344238708">
    <w:abstractNumId w:val="17"/>
  </w:num>
  <w:num w:numId="42" w16cid:durableId="2145659759">
    <w:abstractNumId w:val="3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kjagul Garajagulova">
    <w15:presenceInfo w15:providerId="AD" w15:userId="S::AkjagulG@stoptb.org::4e0da73c-82b5-410a-a547-d274ac5a7b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E0NDO1NDczN7MAMpV0lIJTi4sz8/NACoxrAZBlkE0sAAAA"/>
  </w:docVars>
  <w:rsids>
    <w:rsidRoot w:val="00E677B3"/>
    <w:rsid w:val="0000297C"/>
    <w:rsid w:val="0000362D"/>
    <w:rsid w:val="00005149"/>
    <w:rsid w:val="00012BCD"/>
    <w:rsid w:val="00016254"/>
    <w:rsid w:val="00020183"/>
    <w:rsid w:val="00022718"/>
    <w:rsid w:val="000238BE"/>
    <w:rsid w:val="000339ED"/>
    <w:rsid w:val="000342ED"/>
    <w:rsid w:val="00044277"/>
    <w:rsid w:val="0004549A"/>
    <w:rsid w:val="0004639E"/>
    <w:rsid w:val="000464A9"/>
    <w:rsid w:val="00051862"/>
    <w:rsid w:val="000533DD"/>
    <w:rsid w:val="000549C7"/>
    <w:rsid w:val="000604B3"/>
    <w:rsid w:val="00061AF7"/>
    <w:rsid w:val="0007479A"/>
    <w:rsid w:val="000776AC"/>
    <w:rsid w:val="000839E5"/>
    <w:rsid w:val="00087B84"/>
    <w:rsid w:val="00087C39"/>
    <w:rsid w:val="00087EE7"/>
    <w:rsid w:val="00090D8E"/>
    <w:rsid w:val="00092E79"/>
    <w:rsid w:val="00095BDD"/>
    <w:rsid w:val="00097F56"/>
    <w:rsid w:val="000A10F1"/>
    <w:rsid w:val="000B0BF3"/>
    <w:rsid w:val="000B1137"/>
    <w:rsid w:val="000B32E0"/>
    <w:rsid w:val="000B57C1"/>
    <w:rsid w:val="000C32FB"/>
    <w:rsid w:val="000C3BFD"/>
    <w:rsid w:val="000C5387"/>
    <w:rsid w:val="000C732B"/>
    <w:rsid w:val="000D54CB"/>
    <w:rsid w:val="000D6EE8"/>
    <w:rsid w:val="000D7585"/>
    <w:rsid w:val="000E5A79"/>
    <w:rsid w:val="000E6F0B"/>
    <w:rsid w:val="000F43B0"/>
    <w:rsid w:val="000F5FB4"/>
    <w:rsid w:val="000F6807"/>
    <w:rsid w:val="001007DD"/>
    <w:rsid w:val="001023E7"/>
    <w:rsid w:val="001025D8"/>
    <w:rsid w:val="001058F6"/>
    <w:rsid w:val="00107A8F"/>
    <w:rsid w:val="00114972"/>
    <w:rsid w:val="00115604"/>
    <w:rsid w:val="00122B81"/>
    <w:rsid w:val="00122D75"/>
    <w:rsid w:val="0012390C"/>
    <w:rsid w:val="00123A49"/>
    <w:rsid w:val="001245BE"/>
    <w:rsid w:val="00145346"/>
    <w:rsid w:val="00146F2B"/>
    <w:rsid w:val="001510A9"/>
    <w:rsid w:val="00153113"/>
    <w:rsid w:val="00156370"/>
    <w:rsid w:val="0015743B"/>
    <w:rsid w:val="00173B46"/>
    <w:rsid w:val="0018093A"/>
    <w:rsid w:val="001809F4"/>
    <w:rsid w:val="00181935"/>
    <w:rsid w:val="00181D1C"/>
    <w:rsid w:val="00184D98"/>
    <w:rsid w:val="001903C9"/>
    <w:rsid w:val="00193086"/>
    <w:rsid w:val="00196116"/>
    <w:rsid w:val="001A5035"/>
    <w:rsid w:val="001A5486"/>
    <w:rsid w:val="001A57F6"/>
    <w:rsid w:val="001B166E"/>
    <w:rsid w:val="001C2A6C"/>
    <w:rsid w:val="001C432A"/>
    <w:rsid w:val="001C7A05"/>
    <w:rsid w:val="001D123C"/>
    <w:rsid w:val="001D70D7"/>
    <w:rsid w:val="001D7742"/>
    <w:rsid w:val="001E0ED5"/>
    <w:rsid w:val="001E63C7"/>
    <w:rsid w:val="001F5515"/>
    <w:rsid w:val="002173DA"/>
    <w:rsid w:val="00220708"/>
    <w:rsid w:val="00224392"/>
    <w:rsid w:val="00224D35"/>
    <w:rsid w:val="00231FCC"/>
    <w:rsid w:val="00234634"/>
    <w:rsid w:val="00237645"/>
    <w:rsid w:val="00241FAF"/>
    <w:rsid w:val="002429EC"/>
    <w:rsid w:val="0024451B"/>
    <w:rsid w:val="00246C31"/>
    <w:rsid w:val="00254608"/>
    <w:rsid w:val="00260792"/>
    <w:rsid w:val="002610A7"/>
    <w:rsid w:val="002622E4"/>
    <w:rsid w:val="002628D8"/>
    <w:rsid w:val="002649F5"/>
    <w:rsid w:val="00274C0C"/>
    <w:rsid w:val="00275E67"/>
    <w:rsid w:val="002808D7"/>
    <w:rsid w:val="002A0478"/>
    <w:rsid w:val="002A623D"/>
    <w:rsid w:val="002A66E3"/>
    <w:rsid w:val="002A70CB"/>
    <w:rsid w:val="002B055A"/>
    <w:rsid w:val="002B746B"/>
    <w:rsid w:val="002C5F50"/>
    <w:rsid w:val="002D292F"/>
    <w:rsid w:val="002D553F"/>
    <w:rsid w:val="002D7987"/>
    <w:rsid w:val="002E698C"/>
    <w:rsid w:val="002E7313"/>
    <w:rsid w:val="003062F9"/>
    <w:rsid w:val="00307D5D"/>
    <w:rsid w:val="00307F6F"/>
    <w:rsid w:val="00315A69"/>
    <w:rsid w:val="00316F08"/>
    <w:rsid w:val="00320307"/>
    <w:rsid w:val="00321E1C"/>
    <w:rsid w:val="00324D5E"/>
    <w:rsid w:val="00332DCB"/>
    <w:rsid w:val="003408D2"/>
    <w:rsid w:val="003427BA"/>
    <w:rsid w:val="00354EA6"/>
    <w:rsid w:val="0036064D"/>
    <w:rsid w:val="0036331A"/>
    <w:rsid w:val="00363963"/>
    <w:rsid w:val="00364B5C"/>
    <w:rsid w:val="003762B5"/>
    <w:rsid w:val="003814B8"/>
    <w:rsid w:val="003841A6"/>
    <w:rsid w:val="003843CF"/>
    <w:rsid w:val="00391DBF"/>
    <w:rsid w:val="00392D3F"/>
    <w:rsid w:val="00393606"/>
    <w:rsid w:val="0039416D"/>
    <w:rsid w:val="00397640"/>
    <w:rsid w:val="003A155B"/>
    <w:rsid w:val="003A18CE"/>
    <w:rsid w:val="003A2951"/>
    <w:rsid w:val="003A2B59"/>
    <w:rsid w:val="003A47D1"/>
    <w:rsid w:val="003D5CAA"/>
    <w:rsid w:val="003D7393"/>
    <w:rsid w:val="003E3ABE"/>
    <w:rsid w:val="003E7299"/>
    <w:rsid w:val="003E7AE6"/>
    <w:rsid w:val="003F3094"/>
    <w:rsid w:val="003F408B"/>
    <w:rsid w:val="003F7AAE"/>
    <w:rsid w:val="00400900"/>
    <w:rsid w:val="00401D13"/>
    <w:rsid w:val="00402347"/>
    <w:rsid w:val="00410E51"/>
    <w:rsid w:val="00413106"/>
    <w:rsid w:val="00414B1A"/>
    <w:rsid w:val="004227DF"/>
    <w:rsid w:val="00423D03"/>
    <w:rsid w:val="00427FE4"/>
    <w:rsid w:val="004300CE"/>
    <w:rsid w:val="00436832"/>
    <w:rsid w:val="00436AEB"/>
    <w:rsid w:val="004408CD"/>
    <w:rsid w:val="004417BF"/>
    <w:rsid w:val="00442329"/>
    <w:rsid w:val="004446A9"/>
    <w:rsid w:val="00452898"/>
    <w:rsid w:val="004552B7"/>
    <w:rsid w:val="00455D63"/>
    <w:rsid w:val="00464BC7"/>
    <w:rsid w:val="0046686B"/>
    <w:rsid w:val="004832F3"/>
    <w:rsid w:val="00485F62"/>
    <w:rsid w:val="004906C2"/>
    <w:rsid w:val="004925C2"/>
    <w:rsid w:val="00495933"/>
    <w:rsid w:val="004A0C26"/>
    <w:rsid w:val="004B2296"/>
    <w:rsid w:val="004B2904"/>
    <w:rsid w:val="004B2F67"/>
    <w:rsid w:val="004C1B6C"/>
    <w:rsid w:val="004C2E8D"/>
    <w:rsid w:val="004C3FAA"/>
    <w:rsid w:val="004C65FF"/>
    <w:rsid w:val="004C663A"/>
    <w:rsid w:val="004D36E6"/>
    <w:rsid w:val="004D5FAE"/>
    <w:rsid w:val="004D62C3"/>
    <w:rsid w:val="004D7609"/>
    <w:rsid w:val="004E1D2F"/>
    <w:rsid w:val="004E2F63"/>
    <w:rsid w:val="004E5A9B"/>
    <w:rsid w:val="004E7205"/>
    <w:rsid w:val="004F1B1D"/>
    <w:rsid w:val="004F3894"/>
    <w:rsid w:val="004F5DC0"/>
    <w:rsid w:val="005037D9"/>
    <w:rsid w:val="00511EF4"/>
    <w:rsid w:val="005139C2"/>
    <w:rsid w:val="00516856"/>
    <w:rsid w:val="00516CF4"/>
    <w:rsid w:val="005205A6"/>
    <w:rsid w:val="00520C65"/>
    <w:rsid w:val="00521AA0"/>
    <w:rsid w:val="0052361E"/>
    <w:rsid w:val="005250CD"/>
    <w:rsid w:val="005266B5"/>
    <w:rsid w:val="0053118A"/>
    <w:rsid w:val="00533EF6"/>
    <w:rsid w:val="0054027E"/>
    <w:rsid w:val="005528AD"/>
    <w:rsid w:val="00554561"/>
    <w:rsid w:val="005637ED"/>
    <w:rsid w:val="00567257"/>
    <w:rsid w:val="0057769B"/>
    <w:rsid w:val="00577AA1"/>
    <w:rsid w:val="0058268D"/>
    <w:rsid w:val="00584135"/>
    <w:rsid w:val="00584A5C"/>
    <w:rsid w:val="00595635"/>
    <w:rsid w:val="00597DCB"/>
    <w:rsid w:val="005A2281"/>
    <w:rsid w:val="005A36DE"/>
    <w:rsid w:val="005A44FA"/>
    <w:rsid w:val="005B2EA8"/>
    <w:rsid w:val="005B479B"/>
    <w:rsid w:val="005C0228"/>
    <w:rsid w:val="005C35A0"/>
    <w:rsid w:val="005C5EE6"/>
    <w:rsid w:val="005C5F58"/>
    <w:rsid w:val="005C6C11"/>
    <w:rsid w:val="005D0F5D"/>
    <w:rsid w:val="005D1B99"/>
    <w:rsid w:val="005D246D"/>
    <w:rsid w:val="005D73CD"/>
    <w:rsid w:val="005D7B38"/>
    <w:rsid w:val="005F61F4"/>
    <w:rsid w:val="005F702E"/>
    <w:rsid w:val="00600D58"/>
    <w:rsid w:val="00604D15"/>
    <w:rsid w:val="006068BE"/>
    <w:rsid w:val="00606A3F"/>
    <w:rsid w:val="006149C7"/>
    <w:rsid w:val="00620725"/>
    <w:rsid w:val="00622071"/>
    <w:rsid w:val="0062303B"/>
    <w:rsid w:val="00627532"/>
    <w:rsid w:val="006301D3"/>
    <w:rsid w:val="006311DC"/>
    <w:rsid w:val="00631475"/>
    <w:rsid w:val="00631EC5"/>
    <w:rsid w:val="00645798"/>
    <w:rsid w:val="00651B85"/>
    <w:rsid w:val="0065224B"/>
    <w:rsid w:val="0065415C"/>
    <w:rsid w:val="00656E9A"/>
    <w:rsid w:val="00666786"/>
    <w:rsid w:val="00687A86"/>
    <w:rsid w:val="006912C5"/>
    <w:rsid w:val="00692463"/>
    <w:rsid w:val="00692FEA"/>
    <w:rsid w:val="00696240"/>
    <w:rsid w:val="00697292"/>
    <w:rsid w:val="006A6688"/>
    <w:rsid w:val="006A66AA"/>
    <w:rsid w:val="006B5F15"/>
    <w:rsid w:val="006B7DE7"/>
    <w:rsid w:val="006C0230"/>
    <w:rsid w:val="006C0AB6"/>
    <w:rsid w:val="006C76F6"/>
    <w:rsid w:val="006D1C95"/>
    <w:rsid w:val="006D4508"/>
    <w:rsid w:val="006D6844"/>
    <w:rsid w:val="006D7460"/>
    <w:rsid w:val="006E1032"/>
    <w:rsid w:val="006E6C04"/>
    <w:rsid w:val="006E7A35"/>
    <w:rsid w:val="006F02E8"/>
    <w:rsid w:val="006F1373"/>
    <w:rsid w:val="006F6541"/>
    <w:rsid w:val="006F67CE"/>
    <w:rsid w:val="006F6A01"/>
    <w:rsid w:val="006F77A9"/>
    <w:rsid w:val="007000C9"/>
    <w:rsid w:val="007005AA"/>
    <w:rsid w:val="0070789D"/>
    <w:rsid w:val="00710E30"/>
    <w:rsid w:val="0071614B"/>
    <w:rsid w:val="007213A4"/>
    <w:rsid w:val="00723861"/>
    <w:rsid w:val="0072565F"/>
    <w:rsid w:val="007442CA"/>
    <w:rsid w:val="00753953"/>
    <w:rsid w:val="00755B4E"/>
    <w:rsid w:val="00756914"/>
    <w:rsid w:val="0076009D"/>
    <w:rsid w:val="0077491A"/>
    <w:rsid w:val="00774DFF"/>
    <w:rsid w:val="00781D5B"/>
    <w:rsid w:val="007838A7"/>
    <w:rsid w:val="00790D27"/>
    <w:rsid w:val="00791D86"/>
    <w:rsid w:val="00793A76"/>
    <w:rsid w:val="00796E56"/>
    <w:rsid w:val="007A23CC"/>
    <w:rsid w:val="007A5186"/>
    <w:rsid w:val="007A523F"/>
    <w:rsid w:val="007B1080"/>
    <w:rsid w:val="007B27F3"/>
    <w:rsid w:val="007B7E3B"/>
    <w:rsid w:val="007C1100"/>
    <w:rsid w:val="007C1E5B"/>
    <w:rsid w:val="007C53CB"/>
    <w:rsid w:val="007C62C7"/>
    <w:rsid w:val="007C6BAE"/>
    <w:rsid w:val="007D1086"/>
    <w:rsid w:val="007D36A2"/>
    <w:rsid w:val="007D4A89"/>
    <w:rsid w:val="007D6708"/>
    <w:rsid w:val="007E0A3E"/>
    <w:rsid w:val="007E636E"/>
    <w:rsid w:val="007F01E9"/>
    <w:rsid w:val="007F0A81"/>
    <w:rsid w:val="0080030C"/>
    <w:rsid w:val="0080079E"/>
    <w:rsid w:val="008031F5"/>
    <w:rsid w:val="00805912"/>
    <w:rsid w:val="00806328"/>
    <w:rsid w:val="0081157F"/>
    <w:rsid w:val="00813CE0"/>
    <w:rsid w:val="00814989"/>
    <w:rsid w:val="00814FB0"/>
    <w:rsid w:val="008177F0"/>
    <w:rsid w:val="00823A39"/>
    <w:rsid w:val="00825027"/>
    <w:rsid w:val="00825645"/>
    <w:rsid w:val="0082757E"/>
    <w:rsid w:val="00832179"/>
    <w:rsid w:val="008366AE"/>
    <w:rsid w:val="00850CC0"/>
    <w:rsid w:val="00853A3F"/>
    <w:rsid w:val="0085522C"/>
    <w:rsid w:val="0086107E"/>
    <w:rsid w:val="008613E8"/>
    <w:rsid w:val="0086198A"/>
    <w:rsid w:val="0086418F"/>
    <w:rsid w:val="00864C94"/>
    <w:rsid w:val="00864D76"/>
    <w:rsid w:val="008715F8"/>
    <w:rsid w:val="0087679B"/>
    <w:rsid w:val="00882CE1"/>
    <w:rsid w:val="00882D5E"/>
    <w:rsid w:val="00883456"/>
    <w:rsid w:val="0088444B"/>
    <w:rsid w:val="00884EDF"/>
    <w:rsid w:val="00885433"/>
    <w:rsid w:val="00886807"/>
    <w:rsid w:val="008915AB"/>
    <w:rsid w:val="00895EFC"/>
    <w:rsid w:val="008A3491"/>
    <w:rsid w:val="008A658E"/>
    <w:rsid w:val="008A7A61"/>
    <w:rsid w:val="008B1DF2"/>
    <w:rsid w:val="008B2CAB"/>
    <w:rsid w:val="008B3A0C"/>
    <w:rsid w:val="008B430C"/>
    <w:rsid w:val="008B4719"/>
    <w:rsid w:val="008B7D3E"/>
    <w:rsid w:val="008C2B93"/>
    <w:rsid w:val="008D3A9B"/>
    <w:rsid w:val="008D618B"/>
    <w:rsid w:val="008D6973"/>
    <w:rsid w:val="008E1983"/>
    <w:rsid w:val="008E27E0"/>
    <w:rsid w:val="008E6D7A"/>
    <w:rsid w:val="008F24F1"/>
    <w:rsid w:val="008F27C3"/>
    <w:rsid w:val="008F4084"/>
    <w:rsid w:val="008F444C"/>
    <w:rsid w:val="00903C42"/>
    <w:rsid w:val="00906929"/>
    <w:rsid w:val="0091033B"/>
    <w:rsid w:val="00913FBC"/>
    <w:rsid w:val="00932F24"/>
    <w:rsid w:val="00941512"/>
    <w:rsid w:val="00942379"/>
    <w:rsid w:val="0096297D"/>
    <w:rsid w:val="00963BCA"/>
    <w:rsid w:val="00970270"/>
    <w:rsid w:val="009714E2"/>
    <w:rsid w:val="009770B9"/>
    <w:rsid w:val="00982EB0"/>
    <w:rsid w:val="00983EBE"/>
    <w:rsid w:val="00990000"/>
    <w:rsid w:val="009A05BE"/>
    <w:rsid w:val="009A34CF"/>
    <w:rsid w:val="009B13BB"/>
    <w:rsid w:val="009B352E"/>
    <w:rsid w:val="009B4262"/>
    <w:rsid w:val="009C190F"/>
    <w:rsid w:val="009D086A"/>
    <w:rsid w:val="009D14F6"/>
    <w:rsid w:val="009D5756"/>
    <w:rsid w:val="009E459A"/>
    <w:rsid w:val="009F0888"/>
    <w:rsid w:val="009F2501"/>
    <w:rsid w:val="009F46B6"/>
    <w:rsid w:val="009F6B16"/>
    <w:rsid w:val="00A06ADD"/>
    <w:rsid w:val="00A138CE"/>
    <w:rsid w:val="00A16138"/>
    <w:rsid w:val="00A32B52"/>
    <w:rsid w:val="00A33076"/>
    <w:rsid w:val="00A33E9A"/>
    <w:rsid w:val="00A34726"/>
    <w:rsid w:val="00A478DF"/>
    <w:rsid w:val="00A50312"/>
    <w:rsid w:val="00A551C6"/>
    <w:rsid w:val="00A63CD5"/>
    <w:rsid w:val="00A710B4"/>
    <w:rsid w:val="00A76830"/>
    <w:rsid w:val="00A76FE7"/>
    <w:rsid w:val="00A81E8A"/>
    <w:rsid w:val="00A82A12"/>
    <w:rsid w:val="00A84129"/>
    <w:rsid w:val="00AA10B3"/>
    <w:rsid w:val="00AA2663"/>
    <w:rsid w:val="00AA377D"/>
    <w:rsid w:val="00AA4F20"/>
    <w:rsid w:val="00AA572A"/>
    <w:rsid w:val="00AB5047"/>
    <w:rsid w:val="00AB7381"/>
    <w:rsid w:val="00AC1A31"/>
    <w:rsid w:val="00AC257A"/>
    <w:rsid w:val="00AC6E36"/>
    <w:rsid w:val="00AD200D"/>
    <w:rsid w:val="00AD425E"/>
    <w:rsid w:val="00AE11DA"/>
    <w:rsid w:val="00AE120A"/>
    <w:rsid w:val="00AE31CD"/>
    <w:rsid w:val="00AE6A92"/>
    <w:rsid w:val="00B004A8"/>
    <w:rsid w:val="00B128FC"/>
    <w:rsid w:val="00B13705"/>
    <w:rsid w:val="00B145BD"/>
    <w:rsid w:val="00B15F66"/>
    <w:rsid w:val="00B21D50"/>
    <w:rsid w:val="00B33AC5"/>
    <w:rsid w:val="00B370A1"/>
    <w:rsid w:val="00B452D2"/>
    <w:rsid w:val="00B45D3B"/>
    <w:rsid w:val="00B566C2"/>
    <w:rsid w:val="00B73BB5"/>
    <w:rsid w:val="00B766FE"/>
    <w:rsid w:val="00B8011C"/>
    <w:rsid w:val="00B81215"/>
    <w:rsid w:val="00B93B19"/>
    <w:rsid w:val="00BA0BF6"/>
    <w:rsid w:val="00BA277A"/>
    <w:rsid w:val="00BA7557"/>
    <w:rsid w:val="00BB18EB"/>
    <w:rsid w:val="00BB1C85"/>
    <w:rsid w:val="00BB3694"/>
    <w:rsid w:val="00BC0E6E"/>
    <w:rsid w:val="00BC69EF"/>
    <w:rsid w:val="00BD26AC"/>
    <w:rsid w:val="00BD6F9B"/>
    <w:rsid w:val="00BE0236"/>
    <w:rsid w:val="00BE6574"/>
    <w:rsid w:val="00BE6A9A"/>
    <w:rsid w:val="00BE6AF8"/>
    <w:rsid w:val="00BF083E"/>
    <w:rsid w:val="00BF19C8"/>
    <w:rsid w:val="00BF514B"/>
    <w:rsid w:val="00BF67E1"/>
    <w:rsid w:val="00BF7970"/>
    <w:rsid w:val="00C02765"/>
    <w:rsid w:val="00C073CD"/>
    <w:rsid w:val="00C07E93"/>
    <w:rsid w:val="00C1260A"/>
    <w:rsid w:val="00C1470D"/>
    <w:rsid w:val="00C14E6A"/>
    <w:rsid w:val="00C21228"/>
    <w:rsid w:val="00C245EF"/>
    <w:rsid w:val="00C27098"/>
    <w:rsid w:val="00C36E3E"/>
    <w:rsid w:val="00C41748"/>
    <w:rsid w:val="00C42DA3"/>
    <w:rsid w:val="00C43454"/>
    <w:rsid w:val="00C51405"/>
    <w:rsid w:val="00C51C50"/>
    <w:rsid w:val="00C60040"/>
    <w:rsid w:val="00C60295"/>
    <w:rsid w:val="00C603A7"/>
    <w:rsid w:val="00C61DE5"/>
    <w:rsid w:val="00C66692"/>
    <w:rsid w:val="00C6759D"/>
    <w:rsid w:val="00C74254"/>
    <w:rsid w:val="00C76019"/>
    <w:rsid w:val="00C770E4"/>
    <w:rsid w:val="00C8576B"/>
    <w:rsid w:val="00C909DC"/>
    <w:rsid w:val="00CA69C0"/>
    <w:rsid w:val="00CC282A"/>
    <w:rsid w:val="00CC7500"/>
    <w:rsid w:val="00CD0CEA"/>
    <w:rsid w:val="00CD13BC"/>
    <w:rsid w:val="00CD49E2"/>
    <w:rsid w:val="00CD6AB8"/>
    <w:rsid w:val="00CE1962"/>
    <w:rsid w:val="00CE2453"/>
    <w:rsid w:val="00CF4E83"/>
    <w:rsid w:val="00D02FDF"/>
    <w:rsid w:val="00D12B5A"/>
    <w:rsid w:val="00D153FA"/>
    <w:rsid w:val="00D217CE"/>
    <w:rsid w:val="00D22D09"/>
    <w:rsid w:val="00D2379A"/>
    <w:rsid w:val="00D30B7D"/>
    <w:rsid w:val="00D3465A"/>
    <w:rsid w:val="00D348E1"/>
    <w:rsid w:val="00D4054B"/>
    <w:rsid w:val="00D477AE"/>
    <w:rsid w:val="00D56F0C"/>
    <w:rsid w:val="00D65FEA"/>
    <w:rsid w:val="00D7077B"/>
    <w:rsid w:val="00D716FC"/>
    <w:rsid w:val="00D76E29"/>
    <w:rsid w:val="00D76ED6"/>
    <w:rsid w:val="00D81C45"/>
    <w:rsid w:val="00D83403"/>
    <w:rsid w:val="00D86699"/>
    <w:rsid w:val="00D87F45"/>
    <w:rsid w:val="00D92C59"/>
    <w:rsid w:val="00D95A8C"/>
    <w:rsid w:val="00DB0C80"/>
    <w:rsid w:val="00DB33BC"/>
    <w:rsid w:val="00DB3D9F"/>
    <w:rsid w:val="00DB7840"/>
    <w:rsid w:val="00DB7F84"/>
    <w:rsid w:val="00DC210C"/>
    <w:rsid w:val="00DC37CB"/>
    <w:rsid w:val="00DC76EA"/>
    <w:rsid w:val="00DD1BFE"/>
    <w:rsid w:val="00DE00B4"/>
    <w:rsid w:val="00DE2E7A"/>
    <w:rsid w:val="00DE7E65"/>
    <w:rsid w:val="00DF1ECC"/>
    <w:rsid w:val="00DF2BF9"/>
    <w:rsid w:val="00E016F8"/>
    <w:rsid w:val="00E04DDF"/>
    <w:rsid w:val="00E14F01"/>
    <w:rsid w:val="00E16931"/>
    <w:rsid w:val="00E200F8"/>
    <w:rsid w:val="00E21E5D"/>
    <w:rsid w:val="00E23F7C"/>
    <w:rsid w:val="00E27D8B"/>
    <w:rsid w:val="00E32A3E"/>
    <w:rsid w:val="00E339CE"/>
    <w:rsid w:val="00E352BA"/>
    <w:rsid w:val="00E4238D"/>
    <w:rsid w:val="00E5117F"/>
    <w:rsid w:val="00E52D91"/>
    <w:rsid w:val="00E53BD6"/>
    <w:rsid w:val="00E60D33"/>
    <w:rsid w:val="00E677B3"/>
    <w:rsid w:val="00E804F5"/>
    <w:rsid w:val="00E847DD"/>
    <w:rsid w:val="00E8639A"/>
    <w:rsid w:val="00E86AA9"/>
    <w:rsid w:val="00E87025"/>
    <w:rsid w:val="00E90A7B"/>
    <w:rsid w:val="00E91D10"/>
    <w:rsid w:val="00E931CA"/>
    <w:rsid w:val="00E9681F"/>
    <w:rsid w:val="00EA6DCB"/>
    <w:rsid w:val="00EB031C"/>
    <w:rsid w:val="00EB1FAF"/>
    <w:rsid w:val="00EB4399"/>
    <w:rsid w:val="00EB4565"/>
    <w:rsid w:val="00EB5DCF"/>
    <w:rsid w:val="00EC13D3"/>
    <w:rsid w:val="00EC32FA"/>
    <w:rsid w:val="00EC331E"/>
    <w:rsid w:val="00EC37DB"/>
    <w:rsid w:val="00EC6859"/>
    <w:rsid w:val="00ED1248"/>
    <w:rsid w:val="00ED495C"/>
    <w:rsid w:val="00EE054D"/>
    <w:rsid w:val="00EE05A0"/>
    <w:rsid w:val="00EE19D4"/>
    <w:rsid w:val="00EE34E3"/>
    <w:rsid w:val="00EE3647"/>
    <w:rsid w:val="00EE5C68"/>
    <w:rsid w:val="00EE659B"/>
    <w:rsid w:val="00EF01AC"/>
    <w:rsid w:val="00EF28CD"/>
    <w:rsid w:val="00F042F6"/>
    <w:rsid w:val="00F054C3"/>
    <w:rsid w:val="00F06E65"/>
    <w:rsid w:val="00F10A05"/>
    <w:rsid w:val="00F20116"/>
    <w:rsid w:val="00F20727"/>
    <w:rsid w:val="00F21042"/>
    <w:rsid w:val="00F241D7"/>
    <w:rsid w:val="00F33D50"/>
    <w:rsid w:val="00F34C3E"/>
    <w:rsid w:val="00F36460"/>
    <w:rsid w:val="00F4209B"/>
    <w:rsid w:val="00F4366B"/>
    <w:rsid w:val="00F45F2E"/>
    <w:rsid w:val="00F54055"/>
    <w:rsid w:val="00F55402"/>
    <w:rsid w:val="00F55B20"/>
    <w:rsid w:val="00F61D68"/>
    <w:rsid w:val="00F652F4"/>
    <w:rsid w:val="00F70493"/>
    <w:rsid w:val="00F85DC1"/>
    <w:rsid w:val="00F8773C"/>
    <w:rsid w:val="00F93669"/>
    <w:rsid w:val="00FA646C"/>
    <w:rsid w:val="00FB62CF"/>
    <w:rsid w:val="00FC2676"/>
    <w:rsid w:val="00FC2CED"/>
    <w:rsid w:val="00FC5EDF"/>
    <w:rsid w:val="00FD0F77"/>
    <w:rsid w:val="00FD2495"/>
    <w:rsid w:val="00FD3315"/>
    <w:rsid w:val="00FD347C"/>
    <w:rsid w:val="00FD53D4"/>
    <w:rsid w:val="00FE3648"/>
    <w:rsid w:val="00FE674B"/>
    <w:rsid w:val="00FF2DF2"/>
    <w:rsid w:val="013774D0"/>
    <w:rsid w:val="0145CDE4"/>
    <w:rsid w:val="02666A10"/>
    <w:rsid w:val="0466478F"/>
    <w:rsid w:val="05168E1B"/>
    <w:rsid w:val="068B1662"/>
    <w:rsid w:val="07A1B893"/>
    <w:rsid w:val="07AD2F4A"/>
    <w:rsid w:val="07BEE929"/>
    <w:rsid w:val="08D87DFB"/>
    <w:rsid w:val="0A0EB0DC"/>
    <w:rsid w:val="0B00628A"/>
    <w:rsid w:val="0C04ACC4"/>
    <w:rsid w:val="0C62E79F"/>
    <w:rsid w:val="0CED9ADB"/>
    <w:rsid w:val="0D30E41B"/>
    <w:rsid w:val="0E1EE315"/>
    <w:rsid w:val="0FA80277"/>
    <w:rsid w:val="1038E791"/>
    <w:rsid w:val="105CC56C"/>
    <w:rsid w:val="10E1BA21"/>
    <w:rsid w:val="12357D39"/>
    <w:rsid w:val="1465DA28"/>
    <w:rsid w:val="14D9892B"/>
    <w:rsid w:val="16AC19EC"/>
    <w:rsid w:val="17BA9E5B"/>
    <w:rsid w:val="18067E8F"/>
    <w:rsid w:val="184BD77A"/>
    <w:rsid w:val="195D35C6"/>
    <w:rsid w:val="1D43FCA4"/>
    <w:rsid w:val="1D53732E"/>
    <w:rsid w:val="1DE19AE0"/>
    <w:rsid w:val="200B83C4"/>
    <w:rsid w:val="20458589"/>
    <w:rsid w:val="20DB32C1"/>
    <w:rsid w:val="223E6D41"/>
    <w:rsid w:val="2324DB9D"/>
    <w:rsid w:val="286E830D"/>
    <w:rsid w:val="29F16882"/>
    <w:rsid w:val="2A201C11"/>
    <w:rsid w:val="2A9A3139"/>
    <w:rsid w:val="2B42DC9A"/>
    <w:rsid w:val="2BEFCBA1"/>
    <w:rsid w:val="2C3666F7"/>
    <w:rsid w:val="2DAE03E7"/>
    <w:rsid w:val="2DDB26C2"/>
    <w:rsid w:val="2E6AB464"/>
    <w:rsid w:val="2EF8E7D0"/>
    <w:rsid w:val="2FC7D735"/>
    <w:rsid w:val="3163A796"/>
    <w:rsid w:val="32A85529"/>
    <w:rsid w:val="34887263"/>
    <w:rsid w:val="36A1C99A"/>
    <w:rsid w:val="37B7F02F"/>
    <w:rsid w:val="3955911E"/>
    <w:rsid w:val="3A5DB46D"/>
    <w:rsid w:val="3A69A546"/>
    <w:rsid w:val="3AAEC16C"/>
    <w:rsid w:val="3EC032F3"/>
    <w:rsid w:val="3EE446D0"/>
    <w:rsid w:val="3FE9A630"/>
    <w:rsid w:val="40A58935"/>
    <w:rsid w:val="425FDCAD"/>
    <w:rsid w:val="42D9284C"/>
    <w:rsid w:val="439094AB"/>
    <w:rsid w:val="439DB426"/>
    <w:rsid w:val="43A7A657"/>
    <w:rsid w:val="4544DD33"/>
    <w:rsid w:val="467C4501"/>
    <w:rsid w:val="46C97E70"/>
    <w:rsid w:val="475D1C30"/>
    <w:rsid w:val="49671B58"/>
    <w:rsid w:val="49A5816C"/>
    <w:rsid w:val="4AA853E2"/>
    <w:rsid w:val="4B02EBB9"/>
    <w:rsid w:val="4D32E604"/>
    <w:rsid w:val="4DE0F1A5"/>
    <w:rsid w:val="4FF44F77"/>
    <w:rsid w:val="52BFC6C7"/>
    <w:rsid w:val="52E16ED8"/>
    <w:rsid w:val="540E47A7"/>
    <w:rsid w:val="547F11F1"/>
    <w:rsid w:val="54F55513"/>
    <w:rsid w:val="552CCC1C"/>
    <w:rsid w:val="5749A614"/>
    <w:rsid w:val="5812C965"/>
    <w:rsid w:val="5A1411B9"/>
    <w:rsid w:val="5A7D892B"/>
    <w:rsid w:val="5B4A6A27"/>
    <w:rsid w:val="5DE8A7A1"/>
    <w:rsid w:val="5F145408"/>
    <w:rsid w:val="63F79F3C"/>
    <w:rsid w:val="649EB08B"/>
    <w:rsid w:val="67ED48C9"/>
    <w:rsid w:val="68917611"/>
    <w:rsid w:val="69F487A8"/>
    <w:rsid w:val="6A4704A6"/>
    <w:rsid w:val="6CE9062E"/>
    <w:rsid w:val="75E9874D"/>
    <w:rsid w:val="77B8EC59"/>
    <w:rsid w:val="78909292"/>
    <w:rsid w:val="794003E5"/>
    <w:rsid w:val="79486039"/>
    <w:rsid w:val="7A452525"/>
    <w:rsid w:val="7A9C5393"/>
    <w:rsid w:val="7C770B3D"/>
    <w:rsid w:val="7DAA8737"/>
    <w:rsid w:val="7DB70E4D"/>
    <w:rsid w:val="7DD3F455"/>
    <w:rsid w:val="7F21DBC0"/>
    <w:rsid w:val="7F499ACD"/>
    <w:rsid w:val="7F6F5D4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E6E7C"/>
  <w15:chartTrackingRefBased/>
  <w15:docId w15:val="{FEAEDDE1-215A-4485-8B4F-D565E8DD4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fr-CH" w:eastAsia="fr-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3694"/>
    <w:pPr>
      <w:keepNext/>
      <w:keepLines/>
      <w:spacing w:before="240" w:after="0"/>
      <w:jc w:val="center"/>
      <w:outlineLvl w:val="0"/>
    </w:pPr>
    <w:rPr>
      <w:rFonts w:ascii="Museo Slab 500" w:eastAsiaTheme="majorEastAsia" w:hAnsi="Museo Slab 500" w:cstheme="majorBidi"/>
      <w:color w:val="D60028"/>
      <w:sz w:val="36"/>
    </w:rPr>
  </w:style>
  <w:style w:type="paragraph" w:styleId="Heading2">
    <w:name w:val="heading 2"/>
    <w:basedOn w:val="Normal"/>
    <w:next w:val="Normal"/>
    <w:link w:val="Heading2Char"/>
    <w:uiPriority w:val="9"/>
    <w:semiHidden/>
    <w:unhideWhenUsed/>
    <w:qFormat/>
    <w:rsid w:val="006D4508"/>
    <w:pPr>
      <w:keepNext/>
      <w:keepLines/>
      <w:spacing w:before="40" w:after="0"/>
      <w:outlineLvl w:val="1"/>
    </w:pPr>
    <w:rPr>
      <w:rFonts w:asciiTheme="majorHAnsi" w:eastAsiaTheme="majorEastAsia" w:hAnsiTheme="majorHAnsi" w:cstheme="majorBidi"/>
      <w:color w:val="2E74B5" w:themeColor="accent1" w:themeShade="B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677B3"/>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E677B3"/>
  </w:style>
  <w:style w:type="paragraph" w:styleId="Footer">
    <w:name w:val="footer"/>
    <w:basedOn w:val="Normal"/>
    <w:link w:val="FooterChar"/>
    <w:uiPriority w:val="99"/>
    <w:semiHidden/>
    <w:unhideWhenUsed/>
    <w:rsid w:val="00E677B3"/>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E677B3"/>
  </w:style>
  <w:style w:type="table" w:styleId="TableGrid">
    <w:name w:val="Table Grid"/>
    <w:basedOn w:val="TableNormal"/>
    <w:uiPriority w:val="39"/>
    <w:rsid w:val="00E677B3"/>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B3694"/>
    <w:rPr>
      <w:rFonts w:ascii="Museo Slab 500" w:eastAsiaTheme="majorEastAsia" w:hAnsi="Museo Slab 500" w:cstheme="majorBidi"/>
      <w:color w:val="D60028"/>
      <w:sz w:val="36"/>
    </w:rPr>
  </w:style>
  <w:style w:type="paragraph" w:styleId="NoSpacing">
    <w:name w:val="No Spacing"/>
    <w:uiPriority w:val="1"/>
    <w:qFormat/>
    <w:rsid w:val="004C65FF"/>
    <w:pPr>
      <w:spacing w:after="0" w:line="240" w:lineRule="auto"/>
    </w:pPr>
    <w:rPr>
      <w:rFonts w:eastAsiaTheme="minorHAnsi"/>
    </w:rPr>
  </w:style>
  <w:style w:type="character" w:styleId="Hyperlink">
    <w:name w:val="Hyperlink"/>
    <w:basedOn w:val="DefaultParagraphFont"/>
    <w:uiPriority w:val="99"/>
    <w:unhideWhenUsed/>
    <w:rsid w:val="00D217CE"/>
    <w:rPr>
      <w:color w:val="0563C1" w:themeColor="hyperlink"/>
      <w:u w:val="single"/>
    </w:rPr>
  </w:style>
  <w:style w:type="paragraph" w:styleId="BalloonText">
    <w:name w:val="Balloon Text"/>
    <w:basedOn w:val="Normal"/>
    <w:link w:val="BalloonTextChar"/>
    <w:uiPriority w:val="99"/>
    <w:semiHidden/>
    <w:unhideWhenUsed/>
    <w:rsid w:val="004C3FAA"/>
    <w:pPr>
      <w:spacing w:after="0" w:line="240" w:lineRule="auto"/>
    </w:pPr>
    <w:rPr>
      <w:rFonts w:ascii="Segoe UI" w:hAnsi="Segoe UI" w:cs="Segoe UI"/>
      <w:sz w:val="18"/>
    </w:rPr>
  </w:style>
  <w:style w:type="character" w:customStyle="1" w:styleId="BalloonTextChar">
    <w:name w:val="Balloon Text Char"/>
    <w:basedOn w:val="DefaultParagraphFont"/>
    <w:link w:val="BalloonText"/>
    <w:uiPriority w:val="99"/>
    <w:semiHidden/>
    <w:rsid w:val="004C3FAA"/>
    <w:rPr>
      <w:rFonts w:ascii="Segoe UI" w:hAnsi="Segoe UI" w:cs="Segoe UI"/>
      <w:sz w:val="18"/>
    </w:rPr>
  </w:style>
  <w:style w:type="paragraph" w:styleId="ListParagraph">
    <w:name w:val="List Paragraph"/>
    <w:basedOn w:val="Normal"/>
    <w:uiPriority w:val="34"/>
    <w:qFormat/>
    <w:rsid w:val="006E7A35"/>
    <w:pPr>
      <w:ind w:left="720"/>
      <w:contextualSpacing/>
    </w:pPr>
  </w:style>
  <w:style w:type="character" w:styleId="CommentReference">
    <w:name w:val="annotation reference"/>
    <w:basedOn w:val="DefaultParagraphFont"/>
    <w:uiPriority w:val="99"/>
    <w:semiHidden/>
    <w:unhideWhenUsed/>
    <w:rsid w:val="00A84129"/>
    <w:rPr>
      <w:sz w:val="16"/>
    </w:rPr>
  </w:style>
  <w:style w:type="paragraph" w:styleId="CommentText">
    <w:name w:val="annotation text"/>
    <w:basedOn w:val="Normal"/>
    <w:link w:val="CommentTextChar"/>
    <w:uiPriority w:val="99"/>
    <w:unhideWhenUsed/>
    <w:rsid w:val="00A84129"/>
    <w:pPr>
      <w:spacing w:line="240" w:lineRule="auto"/>
    </w:pPr>
    <w:rPr>
      <w:sz w:val="20"/>
    </w:rPr>
  </w:style>
  <w:style w:type="character" w:customStyle="1" w:styleId="CommentTextChar">
    <w:name w:val="Comment Text Char"/>
    <w:basedOn w:val="DefaultParagraphFont"/>
    <w:link w:val="CommentText"/>
    <w:uiPriority w:val="99"/>
    <w:rsid w:val="00A84129"/>
    <w:rPr>
      <w:sz w:val="20"/>
    </w:rPr>
  </w:style>
  <w:style w:type="paragraph" w:styleId="CommentSubject">
    <w:name w:val="annotation subject"/>
    <w:basedOn w:val="CommentText"/>
    <w:next w:val="CommentText"/>
    <w:link w:val="CommentSubjectChar"/>
    <w:uiPriority w:val="99"/>
    <w:semiHidden/>
    <w:unhideWhenUsed/>
    <w:rsid w:val="00A84129"/>
    <w:rPr>
      <w:b/>
    </w:rPr>
  </w:style>
  <w:style w:type="character" w:customStyle="1" w:styleId="CommentSubjectChar">
    <w:name w:val="Comment Subject Char"/>
    <w:basedOn w:val="CommentTextChar"/>
    <w:link w:val="CommentSubject"/>
    <w:uiPriority w:val="99"/>
    <w:semiHidden/>
    <w:rsid w:val="00A84129"/>
    <w:rPr>
      <w:b/>
      <w:sz w:val="20"/>
    </w:rPr>
  </w:style>
  <w:style w:type="paragraph" w:styleId="EndnoteText">
    <w:name w:val="endnote text"/>
    <w:basedOn w:val="Normal"/>
    <w:link w:val="EndnoteTextChar"/>
    <w:uiPriority w:val="99"/>
    <w:semiHidden/>
    <w:unhideWhenUsed/>
    <w:rsid w:val="009F0888"/>
    <w:pPr>
      <w:spacing w:after="0" w:line="240" w:lineRule="auto"/>
    </w:pPr>
    <w:rPr>
      <w:sz w:val="20"/>
    </w:rPr>
  </w:style>
  <w:style w:type="character" w:customStyle="1" w:styleId="EndnoteTextChar">
    <w:name w:val="Endnote Text Char"/>
    <w:basedOn w:val="DefaultParagraphFont"/>
    <w:link w:val="EndnoteText"/>
    <w:uiPriority w:val="99"/>
    <w:semiHidden/>
    <w:rsid w:val="009F0888"/>
    <w:rPr>
      <w:sz w:val="20"/>
    </w:rPr>
  </w:style>
  <w:style w:type="character" w:styleId="EndnoteReference">
    <w:name w:val="endnote reference"/>
    <w:basedOn w:val="DefaultParagraphFont"/>
    <w:uiPriority w:val="99"/>
    <w:semiHidden/>
    <w:unhideWhenUsed/>
    <w:rsid w:val="009F0888"/>
    <w:rPr>
      <w:vertAlign w:val="superscript"/>
    </w:rPr>
  </w:style>
  <w:style w:type="paragraph" w:styleId="FootnoteText">
    <w:name w:val="footnote text"/>
    <w:basedOn w:val="Normal"/>
    <w:link w:val="FootnoteTextChar"/>
    <w:uiPriority w:val="99"/>
    <w:semiHidden/>
    <w:unhideWhenUsed/>
    <w:rsid w:val="009F0888"/>
    <w:pPr>
      <w:spacing w:after="0" w:line="240" w:lineRule="auto"/>
    </w:pPr>
    <w:rPr>
      <w:sz w:val="20"/>
    </w:rPr>
  </w:style>
  <w:style w:type="character" w:customStyle="1" w:styleId="FootnoteTextChar">
    <w:name w:val="Footnote Text Char"/>
    <w:basedOn w:val="DefaultParagraphFont"/>
    <w:link w:val="FootnoteText"/>
    <w:uiPriority w:val="99"/>
    <w:semiHidden/>
    <w:rsid w:val="009F0888"/>
    <w:rPr>
      <w:sz w:val="20"/>
    </w:rPr>
  </w:style>
  <w:style w:type="character" w:styleId="FootnoteReference">
    <w:name w:val="footnote reference"/>
    <w:basedOn w:val="DefaultParagraphFont"/>
    <w:uiPriority w:val="99"/>
    <w:semiHidden/>
    <w:unhideWhenUsed/>
    <w:rsid w:val="009F0888"/>
    <w:rPr>
      <w:vertAlign w:val="superscript"/>
    </w:rPr>
  </w:style>
  <w:style w:type="character" w:customStyle="1" w:styleId="Heading2Char">
    <w:name w:val="Heading 2 Char"/>
    <w:basedOn w:val="DefaultParagraphFont"/>
    <w:link w:val="Heading2"/>
    <w:uiPriority w:val="9"/>
    <w:semiHidden/>
    <w:rsid w:val="006D4508"/>
    <w:rPr>
      <w:rFonts w:asciiTheme="majorHAnsi" w:eastAsiaTheme="majorEastAsia" w:hAnsiTheme="majorHAnsi" w:cstheme="majorBidi"/>
      <w:color w:val="2E74B5" w:themeColor="accent1" w:themeShade="BF"/>
      <w:sz w:val="26"/>
    </w:rPr>
  </w:style>
  <w:style w:type="character" w:styleId="UnresolvedMention">
    <w:name w:val="Unresolved Mention"/>
    <w:basedOn w:val="DefaultParagraphFont"/>
    <w:uiPriority w:val="99"/>
    <w:semiHidden/>
    <w:unhideWhenUsed/>
    <w:rsid w:val="007B7E3B"/>
    <w:rPr>
      <w:color w:val="605E5C"/>
      <w:shd w:val="clear" w:color="auto" w:fill="E1DFDD"/>
    </w:rPr>
  </w:style>
  <w:style w:type="character" w:styleId="FollowedHyperlink">
    <w:name w:val="FollowedHyperlink"/>
    <w:basedOn w:val="DefaultParagraphFont"/>
    <w:uiPriority w:val="99"/>
    <w:semiHidden/>
    <w:unhideWhenUsed/>
    <w:rsid w:val="007B7E3B"/>
    <w:rPr>
      <w:color w:val="954F72" w:themeColor="followedHyperlink"/>
      <w:u w:val="single"/>
    </w:rPr>
  </w:style>
  <w:style w:type="character" w:customStyle="1" w:styleId="normaltextrun">
    <w:name w:val="normaltextrun"/>
    <w:basedOn w:val="DefaultParagraphFont"/>
    <w:rsid w:val="00254608"/>
  </w:style>
  <w:style w:type="character" w:customStyle="1" w:styleId="findhit">
    <w:name w:val="findhit"/>
    <w:basedOn w:val="DefaultParagraphFont"/>
    <w:rsid w:val="00254608"/>
  </w:style>
  <w:style w:type="character" w:customStyle="1" w:styleId="eop">
    <w:name w:val="eop"/>
    <w:basedOn w:val="DefaultParagraphFont"/>
    <w:rsid w:val="00254608"/>
  </w:style>
  <w:style w:type="paragraph" w:styleId="Revision">
    <w:name w:val="Revision"/>
    <w:hidden/>
    <w:uiPriority w:val="99"/>
    <w:semiHidden/>
    <w:rsid w:val="00753953"/>
    <w:pPr>
      <w:spacing w:after="0" w:line="240" w:lineRule="auto"/>
    </w:pPr>
  </w:style>
  <w:style w:type="paragraph" w:customStyle="1" w:styleId="P68B1DB1-Normal1">
    <w:name w:val="P68B1DB1-Normal1"/>
    <w:basedOn w:val="Normal"/>
    <w:rPr>
      <w:rFonts w:ascii="Carlito" w:eastAsia="Carlito" w:hAnsi="Carlito" w:cs="Carlito"/>
      <w:b/>
      <w:i/>
      <w:sz w:val="24"/>
    </w:rPr>
  </w:style>
  <w:style w:type="paragraph" w:customStyle="1" w:styleId="P68B1DB1-Normal2">
    <w:name w:val="P68B1DB1-Normal2"/>
    <w:basedOn w:val="Normal"/>
    <w:rPr>
      <w:b/>
    </w:rPr>
  </w:style>
  <w:style w:type="paragraph" w:customStyle="1" w:styleId="P68B1DB1-Normal3">
    <w:name w:val="P68B1DB1-Normal3"/>
    <w:basedOn w:val="Normal"/>
    <w:rPr>
      <w:u w:val="single"/>
    </w:rPr>
  </w:style>
  <w:style w:type="paragraph" w:customStyle="1" w:styleId="P68B1DB1-Normal4">
    <w:name w:val="P68B1DB1-Normal4"/>
    <w:basedOn w:val="Normal"/>
    <w:rPr>
      <w:rFonts w:eastAsiaTheme="minorHAnsi"/>
    </w:rPr>
  </w:style>
  <w:style w:type="paragraph" w:customStyle="1" w:styleId="P68B1DB1-ListParagraph5">
    <w:name w:val="P68B1DB1-ListParagraph5"/>
    <w:basedOn w:val="ListParagraph"/>
    <w:rPr>
      <w:rFonts w:eastAsiaTheme="minorHAnsi"/>
    </w:rPr>
  </w:style>
  <w:style w:type="paragraph" w:customStyle="1" w:styleId="P68B1DB1-Normal6">
    <w:name w:val="P68B1DB1-Normal6"/>
    <w:basedOn w:val="Normal"/>
    <w:rPr>
      <w:rFonts w:eastAsiaTheme="minorHAnsi"/>
      <w:b/>
    </w:rPr>
  </w:style>
  <w:style w:type="paragraph" w:customStyle="1" w:styleId="P68B1DB1-Normal7">
    <w:name w:val="P68B1DB1-Normal7"/>
    <w:basedOn w:val="Normal"/>
    <w:rPr>
      <w:rFonts w:eastAsiaTheme="minorHAnsi"/>
      <w:u w:val="single"/>
    </w:rPr>
  </w:style>
  <w:style w:type="paragraph" w:customStyle="1" w:styleId="P68B1DB1-ListParagraph8">
    <w:name w:val="P68B1DB1-ListParagraph8"/>
    <w:basedOn w:val="ListParagraph"/>
    <w:rPr>
      <w:rFonts w:ascii="Calibri" w:eastAsia="Calibri" w:hAnsi="Calibri" w:cs="Calibri"/>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316766a-56c0-4c7a-96fe-998da8001e7f">
      <UserInfo>
        <DisplayName>Zhi Zhen Qin</DisplayName>
        <AccountId>32</AccountId>
        <AccountType/>
      </UserInfo>
      <UserInfo>
        <DisplayName>Marina Smelyanskaya</DisplayName>
        <AccountId>35</AccountId>
        <AccountType/>
      </UserInfo>
      <UserInfo>
        <DisplayName>Amera Khan</DisplayName>
        <AccountId>34</AccountId>
        <AccountType/>
      </UserInfo>
      <UserInfo>
        <DisplayName>Jacob Creswell</DisplayName>
        <AccountId>31</AccountId>
        <AccountType/>
      </UserInfo>
      <UserInfo>
        <DisplayName>Pauline Vandewalle</DisplayName>
        <AccountId>161</AccountId>
        <AccountType/>
      </UserInfo>
    </SharedWithUsers>
    <PublishingExpirationDate xmlns="http://schemas.microsoft.com/sharepoint/v3" xsi:nil="true"/>
    <PublishingStartDate xmlns="http://schemas.microsoft.com/sharepoint/v3" xsi:nil="true"/>
    <_ip_UnifiedCompliancePolicyUIAction xmlns="http://schemas.microsoft.com/sharepoint/v3" xsi:nil="true"/>
    <_ip_UnifiedCompliancePolicyProperties xmlns="http://schemas.microsoft.com/sharepoint/v3" xsi:nil="true"/>
    <lcf76f155ced4ddcb4097134ff3c332f xmlns="4cf32ef5-77b5-4ac5-bc64-0a897a2173f7">
      <Terms xmlns="http://schemas.microsoft.com/office/infopath/2007/PartnerControls"/>
    </lcf76f155ced4ddcb4097134ff3c332f>
    <TaxCatchAll xmlns="8316766a-56c0-4c7a-96fe-998da8001e7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A6ADE42C9FB1346B907865A1D903594" ma:contentTypeVersion="20" ma:contentTypeDescription="Create a new document." ma:contentTypeScope="" ma:versionID="ffa5c6e7c94f5e0cb7fe9d5993cbc4ac">
  <xsd:schema xmlns:xsd="http://www.w3.org/2001/XMLSchema" xmlns:xs="http://www.w3.org/2001/XMLSchema" xmlns:p="http://schemas.microsoft.com/office/2006/metadata/properties" xmlns:ns1="http://schemas.microsoft.com/sharepoint/v3" xmlns:ns2="4cf32ef5-77b5-4ac5-bc64-0a897a2173f7" xmlns:ns3="8316766a-56c0-4c7a-96fe-998da8001e7f" targetNamespace="http://schemas.microsoft.com/office/2006/metadata/properties" ma:root="true" ma:fieldsID="d3b6dc43422992072f74ce04dce9df0d" ns1:_="" ns2:_="" ns3:_="">
    <xsd:import namespace="http://schemas.microsoft.com/sharepoint/v3"/>
    <xsd:import namespace="4cf32ef5-77b5-4ac5-bc64-0a897a2173f7"/>
    <xsd:import namespace="8316766a-56c0-4c7a-96fe-998da8001e7f"/>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f32ef5-77b5-4ac5-bc64-0a897a2173f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8c7ceef-f2b0-4869-8dd2-99de07b744a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16766a-56c0-4c7a-96fe-998da8001e7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48401384-fb84-4142-a3ef-20bfa981b121}" ma:internalName="TaxCatchAll" ma:showField="CatchAllData" ma:web="8316766a-56c0-4c7a-96fe-998da8001e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3C1D5A-C017-45B6-B94A-CE521D22F806}">
  <ds:schemaRefs>
    <ds:schemaRef ds:uri="http://schemas.microsoft.com/office/2006/metadata/properties"/>
    <ds:schemaRef ds:uri="http://schemas.microsoft.com/office/infopath/2007/PartnerControls"/>
    <ds:schemaRef ds:uri="8316766a-56c0-4c7a-96fe-998da8001e7f"/>
    <ds:schemaRef ds:uri="http://schemas.microsoft.com/sharepoint/v3"/>
    <ds:schemaRef ds:uri="4cf32ef5-77b5-4ac5-bc64-0a897a2173f7"/>
  </ds:schemaRefs>
</ds:datastoreItem>
</file>

<file path=customXml/itemProps2.xml><?xml version="1.0" encoding="utf-8"?>
<ds:datastoreItem xmlns:ds="http://schemas.openxmlformats.org/officeDocument/2006/customXml" ds:itemID="{D1D39DF5-FDEC-46EF-A9BC-3FCD3335ED7C}">
  <ds:schemaRefs>
    <ds:schemaRef ds:uri="http://schemas.microsoft.com/sharepoint/v3/contenttype/forms"/>
  </ds:schemaRefs>
</ds:datastoreItem>
</file>

<file path=customXml/itemProps3.xml><?xml version="1.0" encoding="utf-8"?>
<ds:datastoreItem xmlns:ds="http://schemas.openxmlformats.org/officeDocument/2006/customXml" ds:itemID="{FFE6EF72-8BC6-4B29-AE95-56D8385BC489}">
  <ds:schemaRefs>
    <ds:schemaRef ds:uri="http://schemas.openxmlformats.org/officeDocument/2006/bibliography"/>
  </ds:schemaRefs>
</ds:datastoreItem>
</file>

<file path=customXml/itemProps4.xml><?xml version="1.0" encoding="utf-8"?>
<ds:datastoreItem xmlns:ds="http://schemas.openxmlformats.org/officeDocument/2006/customXml" ds:itemID="{C49F8D7F-FF1D-4DCB-A5B6-68D626813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f32ef5-77b5-4ac5-bc64-0a897a2173f7"/>
    <ds:schemaRef ds:uri="8316766a-56c0-4c7a-96fe-998da8001e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1900</Words>
  <Characters>10452</Characters>
  <Application>Microsoft Office Word</Application>
  <DocSecurity>0</DocSecurity>
  <Lines>87</Lines>
  <Paragraphs>24</Paragraphs>
  <ScaleCrop>false</ScaleCrop>
  <Company/>
  <LinksUpToDate>false</LinksUpToDate>
  <CharactersWithSpaces>12328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Toufiq Rahman</dc:creator>
  <cp:keywords/>
  <dc:description/>
  <cp:lastModifiedBy>Akjagul Garajagulova</cp:lastModifiedBy>
  <cp:revision>18</cp:revision>
  <cp:lastPrinted>2019-02-14T08:30:00Z</cp:lastPrinted>
  <dcterms:created xsi:type="dcterms:W3CDTF">2023-11-05T21:36:00Z</dcterms:created>
  <dcterms:modified xsi:type="dcterms:W3CDTF">2023-11-16T13:53:00Z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0x010100AA6ADE42C9FB1346B907865A1D903594</vt:lpwstr>
  </property>
  <property fmtid="{D5CDD505-2E9C-101B-9397-08002B2CF9AE}" pid="3" name="AuthorIds_UIVersion_4608">
    <vt:lpwstr>32</vt:lpwstr>
  </property>
  <property fmtid="{D5CDD505-2E9C-101B-9397-08002B2CF9AE}" pid="4" name="AuthorIds_UIVersion_3072">
    <vt:lpwstr>161</vt:lpwstr>
  </property>
  <property fmtid="{D5CDD505-2E9C-101B-9397-08002B2CF9AE}" pid="5" name="AuthorIds_UIVersion_512">
    <vt:lpwstr>32</vt:lpwstr>
  </property>
  <property fmtid="{D5CDD505-2E9C-101B-9397-08002B2CF9AE}" pid="6" name="MediaServiceImageTags">
    <vt:lpwstr/>
  </property>
</Properties>
</file>